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99BBA7" w14:textId="2E8D23F6" w:rsidR="00E75489" w:rsidRDefault="00E75489">
      <w:pPr>
        <w:rPr>
          <w:rFonts w:cs="Arial"/>
          <w:color w:val="0083C1" w:themeColor="background1"/>
          <w:sz w:val="24"/>
        </w:rPr>
      </w:pPr>
    </w:p>
    <w:p w14:paraId="20C0BBE1" w14:textId="77777777" w:rsidR="005250A2" w:rsidRDefault="005250A2"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tbl>
      <w:tblPr>
        <w:tblStyle w:val="TableGrid"/>
        <w:tblpPr w:leftFromText="180" w:rightFromText="180" w:horzAnchor="margin" w:tblpXSpec="center" w:tblpY="45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E75489" w14:paraId="5C1AC403" w14:textId="77777777" w:rsidTr="00DE4FAC">
        <w:tc>
          <w:tcPr>
            <w:tcW w:w="6750" w:type="dxa"/>
            <w:shd w:val="clear" w:color="auto" w:fill="auto"/>
          </w:tcPr>
          <w:p w14:paraId="2761824B" w14:textId="77777777" w:rsidR="001C3689" w:rsidRDefault="007479FC" w:rsidP="00C34D13">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ascii="Calibri Light" w:hAnsi="Calibri Light" w:cs="Arial"/>
                <w:color w:val="0083C1" w:themeColor="background1"/>
                <w:sz w:val="40"/>
                <w:szCs w:val="28"/>
              </w:rPr>
            </w:pPr>
            <w:r>
              <w:rPr>
                <w:rFonts w:ascii="Calibri Light" w:hAnsi="Calibri Light" w:cs="Arial"/>
                <w:color w:val="0083C1" w:themeColor="background1"/>
                <w:sz w:val="40"/>
                <w:szCs w:val="28"/>
              </w:rPr>
              <w:t xml:space="preserve">Daikin’s new analysis tool offers </w:t>
            </w:r>
          </w:p>
          <w:p w14:paraId="3E05223D" w14:textId="2FA6A700" w:rsidR="007479FC" w:rsidRDefault="007479FC" w:rsidP="00C34D13">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ascii="Calibri Light" w:hAnsi="Calibri Light" w:cs="Arial"/>
                <w:color w:val="0083C1" w:themeColor="background1"/>
                <w:sz w:val="40"/>
                <w:szCs w:val="28"/>
              </w:rPr>
            </w:pPr>
            <w:r>
              <w:rPr>
                <w:rFonts w:ascii="Calibri Light" w:hAnsi="Calibri Light" w:cs="Arial"/>
                <w:color w:val="0083C1" w:themeColor="background1"/>
                <w:sz w:val="40"/>
                <w:szCs w:val="28"/>
              </w:rPr>
              <w:t>a br</w:t>
            </w:r>
            <w:r w:rsidR="00C34D13">
              <w:rPr>
                <w:rFonts w:ascii="Calibri Light" w:hAnsi="Calibri Light" w:cs="Arial"/>
                <w:color w:val="0083C1" w:themeColor="background1"/>
                <w:sz w:val="40"/>
                <w:szCs w:val="28"/>
              </w:rPr>
              <w:t>eath of fresh air</w:t>
            </w:r>
          </w:p>
          <w:p w14:paraId="66581497" w14:textId="5C81D849" w:rsidR="00E75489" w:rsidRPr="005250A2" w:rsidRDefault="001C3689" w:rsidP="00C34D13">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ascii="Calibri Light" w:hAnsi="Calibri Light" w:cs="Arial"/>
                <w:color w:val="0083C1" w:themeColor="background1"/>
                <w:sz w:val="24"/>
                <w:szCs w:val="28"/>
              </w:rPr>
            </w:pPr>
            <w:r>
              <w:rPr>
                <w:rFonts w:ascii="Calibri Light" w:hAnsi="Calibri Light" w:cs="Arial"/>
                <w:color w:val="0083C1" w:themeColor="background1"/>
                <w:sz w:val="24"/>
                <w:szCs w:val="28"/>
              </w:rPr>
              <w:t>Friday</w:t>
            </w:r>
            <w:r w:rsidR="00F04AEC">
              <w:rPr>
                <w:rFonts w:ascii="Calibri Light" w:hAnsi="Calibri Light" w:cs="Arial"/>
                <w:color w:val="0083C1" w:themeColor="background1"/>
                <w:sz w:val="24"/>
                <w:szCs w:val="28"/>
              </w:rPr>
              <w:t xml:space="preserve">, August </w:t>
            </w:r>
            <w:r>
              <w:rPr>
                <w:rFonts w:ascii="Calibri Light" w:hAnsi="Calibri Light" w:cs="Arial"/>
                <w:color w:val="0083C1" w:themeColor="background1"/>
                <w:sz w:val="24"/>
                <w:szCs w:val="28"/>
              </w:rPr>
              <w:t>8</w:t>
            </w:r>
            <w:r w:rsidR="00E75489">
              <w:rPr>
                <w:rFonts w:ascii="Calibri Light" w:hAnsi="Calibri Light" w:cs="Arial"/>
                <w:color w:val="0083C1" w:themeColor="background1"/>
                <w:sz w:val="24"/>
                <w:szCs w:val="28"/>
              </w:rPr>
              <w:t>, 2016</w:t>
            </w:r>
            <w:ins w:id="0" w:author="Anju Sarpal" w:date="2016-08-05T12:05:00Z">
              <w:r>
                <w:rPr>
                  <w:rFonts w:ascii="Calibri Light" w:hAnsi="Calibri Light" w:cs="Arial"/>
                  <w:color w:val="0083C1" w:themeColor="background1"/>
                  <w:sz w:val="24"/>
                  <w:szCs w:val="28"/>
                </w:rPr>
                <w:t>.</w:t>
              </w:r>
            </w:ins>
          </w:p>
        </w:tc>
      </w:tr>
    </w:tbl>
    <w:p w14:paraId="09DE9B28" w14:textId="77777777" w:rsidR="00E75489"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3BF30EDF" w14:textId="77777777" w:rsidR="00E75489"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768E4378" w14:textId="77777777" w:rsidR="00475D0E" w:rsidRDefault="00475D0E" w:rsidP="00914B28">
      <w:pPr>
        <w:pStyle w:val="Heading1"/>
        <w:numPr>
          <w:ilvl w:val="0"/>
          <w:numId w:val="0"/>
        </w:numPr>
        <w:rPr>
          <w:rFonts w:eastAsiaTheme="minorEastAsia" w:cs="Arial"/>
          <w:iCs w:val="0"/>
          <w:kern w:val="0"/>
          <w:sz w:val="24"/>
          <w:szCs w:val="22"/>
          <w:lang w:val="en-US"/>
        </w:rPr>
      </w:pPr>
    </w:p>
    <w:p w14:paraId="4ABF5737" w14:textId="77777777" w:rsidR="008E7DC9" w:rsidRDefault="008E7DC9" w:rsidP="008E7DC9"/>
    <w:p w14:paraId="2981C64D" w14:textId="77777777" w:rsidR="008E7DC9" w:rsidRDefault="008E7DC9" w:rsidP="008E7DC9"/>
    <w:p w14:paraId="52693812" w14:textId="592EDC43" w:rsidR="00BE034B" w:rsidRPr="00DC3312" w:rsidRDefault="00D94CB9" w:rsidP="003B1AB5">
      <w:pPr>
        <w:rPr>
          <w:sz w:val="40"/>
          <w:szCs w:val="40"/>
          <w:shd w:val="clear" w:color="auto" w:fill="FFFFFF"/>
        </w:rPr>
      </w:pPr>
      <w:r w:rsidRPr="00DC3312">
        <w:rPr>
          <w:sz w:val="40"/>
          <w:szCs w:val="40"/>
          <w:shd w:val="clear" w:color="auto" w:fill="FFFFFF"/>
        </w:rPr>
        <w:t xml:space="preserve">Daikin </w:t>
      </w:r>
      <w:r w:rsidR="003B1AB5" w:rsidRPr="00DC3312">
        <w:rPr>
          <w:sz w:val="40"/>
          <w:szCs w:val="40"/>
          <w:shd w:val="clear" w:color="auto" w:fill="FFFFFF"/>
        </w:rPr>
        <w:t>has announced the launch of</w:t>
      </w:r>
      <w:r w:rsidRPr="00DC3312">
        <w:rPr>
          <w:sz w:val="40"/>
          <w:szCs w:val="40"/>
          <w:shd w:val="clear" w:color="auto" w:fill="FFFFFF"/>
        </w:rPr>
        <w:t xml:space="preserve"> </w:t>
      </w:r>
      <w:r w:rsidR="00C34D13">
        <w:rPr>
          <w:sz w:val="40"/>
          <w:szCs w:val="40"/>
          <w:shd w:val="clear" w:color="auto" w:fill="FFFFFF"/>
        </w:rPr>
        <w:t>a</w:t>
      </w:r>
      <w:r w:rsidRPr="00DC3312">
        <w:rPr>
          <w:sz w:val="40"/>
          <w:szCs w:val="40"/>
          <w:shd w:val="clear" w:color="auto" w:fill="FFFFFF"/>
        </w:rPr>
        <w:t xml:space="preserve"> new psych</w:t>
      </w:r>
      <w:r w:rsidR="00C13C41">
        <w:rPr>
          <w:sz w:val="40"/>
          <w:szCs w:val="40"/>
          <w:shd w:val="clear" w:color="auto" w:fill="FFFFFF"/>
        </w:rPr>
        <w:t>r</w:t>
      </w:r>
      <w:r w:rsidRPr="00DC3312">
        <w:rPr>
          <w:sz w:val="40"/>
          <w:szCs w:val="40"/>
          <w:shd w:val="clear" w:color="auto" w:fill="FFFFFF"/>
        </w:rPr>
        <w:t>om</w:t>
      </w:r>
      <w:r w:rsidR="00232A68" w:rsidRPr="00DC3312">
        <w:rPr>
          <w:sz w:val="40"/>
          <w:szCs w:val="40"/>
          <w:shd w:val="clear" w:color="auto" w:fill="FFFFFF"/>
        </w:rPr>
        <w:t>etric diagram viewer</w:t>
      </w:r>
      <w:r w:rsidR="007A7860">
        <w:rPr>
          <w:sz w:val="40"/>
          <w:szCs w:val="40"/>
          <w:shd w:val="clear" w:color="auto" w:fill="FFFFFF"/>
        </w:rPr>
        <w:t>,</w:t>
      </w:r>
      <w:r w:rsidR="00232A68" w:rsidRPr="00DC3312">
        <w:rPr>
          <w:sz w:val="40"/>
          <w:szCs w:val="40"/>
          <w:shd w:val="clear" w:color="auto" w:fill="FFFFFF"/>
        </w:rPr>
        <w:t xml:space="preserve"> </w:t>
      </w:r>
      <w:r w:rsidR="00C77524">
        <w:rPr>
          <w:sz w:val="40"/>
          <w:szCs w:val="40"/>
          <w:shd w:val="clear" w:color="auto" w:fill="FFFFFF"/>
        </w:rPr>
        <w:t>allowing</w:t>
      </w:r>
      <w:r w:rsidR="00856937">
        <w:rPr>
          <w:sz w:val="40"/>
          <w:szCs w:val="40"/>
          <w:shd w:val="clear" w:color="auto" w:fill="FFFFFF"/>
        </w:rPr>
        <w:t xml:space="preserve"> </w:t>
      </w:r>
      <w:r w:rsidR="00DC3312" w:rsidRPr="00DC3312">
        <w:rPr>
          <w:rFonts w:cs="Arial"/>
          <w:color w:val="000000"/>
          <w:sz w:val="40"/>
          <w:szCs w:val="40"/>
          <w:shd w:val="clear" w:color="auto" w:fill="FFFFFF"/>
        </w:rPr>
        <w:t>the</w:t>
      </w:r>
      <w:r w:rsidR="00DC3312">
        <w:rPr>
          <w:rFonts w:cs="Arial"/>
          <w:color w:val="000000"/>
          <w:sz w:val="40"/>
          <w:szCs w:val="40"/>
          <w:shd w:val="clear" w:color="auto" w:fill="FFFFFF"/>
        </w:rPr>
        <w:t xml:space="preserve"> temperature and humidity of</w:t>
      </w:r>
      <w:r w:rsidR="00DC3312" w:rsidRPr="00DC3312">
        <w:rPr>
          <w:rFonts w:cs="Arial"/>
          <w:color w:val="000000"/>
          <w:sz w:val="40"/>
          <w:szCs w:val="40"/>
          <w:shd w:val="clear" w:color="auto" w:fill="FFFFFF"/>
        </w:rPr>
        <w:t xml:space="preserve"> indoor air</w:t>
      </w:r>
      <w:r w:rsidR="00856937">
        <w:rPr>
          <w:rFonts w:cs="Arial"/>
          <w:color w:val="000000"/>
          <w:sz w:val="40"/>
          <w:szCs w:val="40"/>
          <w:shd w:val="clear" w:color="auto" w:fill="FFFFFF"/>
        </w:rPr>
        <w:t xml:space="preserve"> </w:t>
      </w:r>
      <w:r w:rsidR="00C77524">
        <w:rPr>
          <w:rFonts w:cs="Arial"/>
          <w:color w:val="000000"/>
          <w:sz w:val="40"/>
          <w:szCs w:val="40"/>
          <w:shd w:val="clear" w:color="auto" w:fill="FFFFFF"/>
        </w:rPr>
        <w:t xml:space="preserve">to be plotted </w:t>
      </w:r>
      <w:r w:rsidR="00856937">
        <w:rPr>
          <w:rFonts w:cs="Arial"/>
          <w:color w:val="000000"/>
          <w:sz w:val="40"/>
          <w:szCs w:val="40"/>
          <w:shd w:val="clear" w:color="auto" w:fill="FFFFFF"/>
        </w:rPr>
        <w:t xml:space="preserve">quickly and easily.  Simple to use and highly </w:t>
      </w:r>
      <w:r w:rsidR="004F6EC3">
        <w:rPr>
          <w:rFonts w:cs="Arial"/>
          <w:color w:val="000000"/>
          <w:sz w:val="40"/>
          <w:szCs w:val="40"/>
          <w:shd w:val="clear" w:color="auto" w:fill="FFFFFF"/>
        </w:rPr>
        <w:t>adaptable</w:t>
      </w:r>
      <w:r w:rsidR="00856937">
        <w:rPr>
          <w:rFonts w:cs="Arial"/>
          <w:color w:val="000000"/>
          <w:sz w:val="40"/>
          <w:szCs w:val="40"/>
          <w:shd w:val="clear" w:color="auto" w:fill="FFFFFF"/>
        </w:rPr>
        <w:t xml:space="preserve">, the software </w:t>
      </w:r>
      <w:r w:rsidR="004F6EC3">
        <w:rPr>
          <w:rFonts w:cs="Arial"/>
          <w:color w:val="000000"/>
          <w:sz w:val="40"/>
          <w:szCs w:val="40"/>
          <w:shd w:val="clear" w:color="auto" w:fill="FFFFFF"/>
        </w:rPr>
        <w:t>settings can be adjusted</w:t>
      </w:r>
      <w:r w:rsidR="003C086B">
        <w:rPr>
          <w:sz w:val="40"/>
          <w:szCs w:val="40"/>
          <w:shd w:val="clear" w:color="auto" w:fill="FFFFFF"/>
        </w:rPr>
        <w:t xml:space="preserve"> </w:t>
      </w:r>
      <w:r w:rsidR="004F6EC3">
        <w:rPr>
          <w:sz w:val="40"/>
          <w:szCs w:val="40"/>
          <w:shd w:val="clear" w:color="auto" w:fill="FFFFFF"/>
        </w:rPr>
        <w:t xml:space="preserve">to accept </w:t>
      </w:r>
      <w:r w:rsidR="00856937">
        <w:rPr>
          <w:sz w:val="40"/>
          <w:szCs w:val="40"/>
          <w:shd w:val="clear" w:color="auto" w:fill="FFFFFF"/>
        </w:rPr>
        <w:t xml:space="preserve">a </w:t>
      </w:r>
      <w:r w:rsidR="00C77524">
        <w:rPr>
          <w:sz w:val="40"/>
          <w:szCs w:val="40"/>
          <w:shd w:val="clear" w:color="auto" w:fill="FFFFFF"/>
        </w:rPr>
        <w:t xml:space="preserve">wide </w:t>
      </w:r>
      <w:r w:rsidR="00856937">
        <w:rPr>
          <w:sz w:val="40"/>
          <w:szCs w:val="40"/>
          <w:shd w:val="clear" w:color="auto" w:fill="FFFFFF"/>
        </w:rPr>
        <w:t xml:space="preserve">range of variables. </w:t>
      </w:r>
      <w:r w:rsidR="007A7860">
        <w:rPr>
          <w:sz w:val="40"/>
          <w:szCs w:val="40"/>
          <w:shd w:val="clear" w:color="auto" w:fill="FFFFFF"/>
        </w:rPr>
        <w:t>T</w:t>
      </w:r>
      <w:r w:rsidR="003B1AB5" w:rsidRPr="00DC3312">
        <w:rPr>
          <w:sz w:val="40"/>
          <w:szCs w:val="40"/>
          <w:shd w:val="clear" w:color="auto" w:fill="FFFFFF"/>
        </w:rPr>
        <w:t>h</w:t>
      </w:r>
      <w:r w:rsidR="004F6EC3">
        <w:rPr>
          <w:sz w:val="40"/>
          <w:szCs w:val="40"/>
          <w:shd w:val="clear" w:color="auto" w:fill="FFFFFF"/>
        </w:rPr>
        <w:t>e new upgrade</w:t>
      </w:r>
      <w:r w:rsidR="007A7860">
        <w:rPr>
          <w:sz w:val="40"/>
          <w:szCs w:val="40"/>
          <w:shd w:val="clear" w:color="auto" w:fill="FFFFFF"/>
        </w:rPr>
        <w:t xml:space="preserve"> is free to download,</w:t>
      </w:r>
      <w:r w:rsidR="003B1AB5" w:rsidRPr="00DC3312">
        <w:rPr>
          <w:sz w:val="40"/>
          <w:szCs w:val="40"/>
          <w:shd w:val="clear" w:color="auto" w:fill="FFFFFF"/>
        </w:rPr>
        <w:t xml:space="preserve"> </w:t>
      </w:r>
      <w:r w:rsidR="008E7DC9" w:rsidRPr="00DC3312">
        <w:rPr>
          <w:sz w:val="40"/>
          <w:szCs w:val="40"/>
          <w:shd w:val="clear" w:color="auto" w:fill="FFFFFF"/>
        </w:rPr>
        <w:t xml:space="preserve">is the latest in a series of </w:t>
      </w:r>
      <w:r w:rsidR="00CE6BE0" w:rsidRPr="00DC3312">
        <w:rPr>
          <w:sz w:val="40"/>
          <w:szCs w:val="40"/>
          <w:shd w:val="clear" w:color="auto" w:fill="FFFFFF"/>
        </w:rPr>
        <w:t>‘total solution’ tools for installers</w:t>
      </w:r>
      <w:r w:rsidR="003B1AB5" w:rsidRPr="00DC3312">
        <w:rPr>
          <w:sz w:val="40"/>
          <w:szCs w:val="40"/>
          <w:shd w:val="clear" w:color="auto" w:fill="FFFFFF"/>
        </w:rPr>
        <w:t>,</w:t>
      </w:r>
      <w:r w:rsidR="00CE6BE0" w:rsidRPr="00DC3312">
        <w:rPr>
          <w:sz w:val="40"/>
          <w:szCs w:val="40"/>
          <w:shd w:val="clear" w:color="auto" w:fill="FFFFFF"/>
        </w:rPr>
        <w:t xml:space="preserve"> developers and </w:t>
      </w:r>
      <w:r w:rsidR="00BC180C" w:rsidRPr="00DC3312">
        <w:rPr>
          <w:sz w:val="40"/>
          <w:szCs w:val="40"/>
          <w:shd w:val="clear" w:color="auto" w:fill="FFFFFF"/>
        </w:rPr>
        <w:t>consultants</w:t>
      </w:r>
      <w:r w:rsidR="003B1AB5" w:rsidRPr="00DC3312">
        <w:rPr>
          <w:sz w:val="40"/>
          <w:szCs w:val="40"/>
          <w:shd w:val="clear" w:color="auto" w:fill="FFFFFF"/>
        </w:rPr>
        <w:t>.</w:t>
      </w:r>
    </w:p>
    <w:p w14:paraId="37137862" w14:textId="77777777" w:rsidR="0008070F" w:rsidRPr="0008070F" w:rsidRDefault="0008070F" w:rsidP="006B25B0">
      <w:pPr>
        <w:rPr>
          <w:rFonts w:ascii="Calibri" w:hAnsi="Calibri"/>
          <w:color w:val="0083C1" w:themeColor="background1"/>
          <w:sz w:val="24"/>
          <w:szCs w:val="24"/>
        </w:rPr>
      </w:pPr>
      <w:r w:rsidRPr="0008070F">
        <w:rPr>
          <w:rFonts w:ascii="Calibri" w:hAnsi="Calibri" w:cs="Arial"/>
          <w:b/>
          <w:bCs/>
          <w:color w:val="0083C1" w:themeColor="background1"/>
          <w:sz w:val="24"/>
          <w:szCs w:val="24"/>
        </w:rPr>
        <w:t>Knowing the air that we condition</w:t>
      </w:r>
      <w:r w:rsidRPr="0008070F">
        <w:rPr>
          <w:rFonts w:ascii="Calibri" w:hAnsi="Calibri"/>
          <w:color w:val="0083C1" w:themeColor="background1"/>
          <w:sz w:val="24"/>
          <w:szCs w:val="24"/>
        </w:rPr>
        <w:t xml:space="preserve"> </w:t>
      </w:r>
    </w:p>
    <w:p w14:paraId="7D3B31E6" w14:textId="735865EC" w:rsidR="006B25B0" w:rsidRDefault="006B25B0" w:rsidP="006B25B0">
      <w:pPr>
        <w:rPr>
          <w:szCs w:val="18"/>
        </w:rPr>
      </w:pPr>
      <w:r>
        <w:rPr>
          <w:szCs w:val="18"/>
        </w:rPr>
        <w:t>Daikin’s newest Psych</w:t>
      </w:r>
      <w:r w:rsidR="00914B49">
        <w:rPr>
          <w:szCs w:val="18"/>
        </w:rPr>
        <w:t>r</w:t>
      </w:r>
      <w:r>
        <w:rPr>
          <w:szCs w:val="18"/>
        </w:rPr>
        <w:t xml:space="preserve">ometric software </w:t>
      </w:r>
      <w:r w:rsidR="00E93A96">
        <w:rPr>
          <w:szCs w:val="18"/>
        </w:rPr>
        <w:t xml:space="preserve">provides the means to plot </w:t>
      </w:r>
      <w:r>
        <w:rPr>
          <w:szCs w:val="18"/>
        </w:rPr>
        <w:t>moisture levels</w:t>
      </w:r>
      <w:r w:rsidR="00DC4380">
        <w:rPr>
          <w:szCs w:val="18"/>
        </w:rPr>
        <w:t xml:space="preserve"> in building</w:t>
      </w:r>
      <w:r w:rsidR="00E93A96">
        <w:rPr>
          <w:szCs w:val="18"/>
        </w:rPr>
        <w:t xml:space="preserve"> projects</w:t>
      </w:r>
      <w:r w:rsidR="0047683D">
        <w:rPr>
          <w:szCs w:val="18"/>
        </w:rPr>
        <w:t xml:space="preserve">. </w:t>
      </w:r>
      <w:r w:rsidR="00C77524">
        <w:rPr>
          <w:szCs w:val="18"/>
        </w:rPr>
        <w:t xml:space="preserve"> </w:t>
      </w:r>
      <w:r w:rsidR="00E93A96">
        <w:rPr>
          <w:szCs w:val="18"/>
        </w:rPr>
        <w:t>Obtained</w:t>
      </w:r>
      <w:r w:rsidR="00DC4380">
        <w:rPr>
          <w:szCs w:val="18"/>
        </w:rPr>
        <w:t xml:space="preserve"> d</w:t>
      </w:r>
      <w:r w:rsidR="0047683D">
        <w:rPr>
          <w:szCs w:val="18"/>
        </w:rPr>
        <w:t>ata is reviewed against a series of parameters and presented</w:t>
      </w:r>
      <w:r w:rsidR="008032E9">
        <w:rPr>
          <w:szCs w:val="18"/>
        </w:rPr>
        <w:t xml:space="preserve"> as clear, easy to view </w:t>
      </w:r>
      <w:r w:rsidR="00F04AEC">
        <w:rPr>
          <w:szCs w:val="18"/>
        </w:rPr>
        <w:t>charts</w:t>
      </w:r>
      <w:r w:rsidR="008032E9">
        <w:rPr>
          <w:szCs w:val="18"/>
        </w:rPr>
        <w:t xml:space="preserve">. </w:t>
      </w:r>
      <w:r>
        <w:rPr>
          <w:szCs w:val="18"/>
        </w:rPr>
        <w:t xml:space="preserve"> Available to</w:t>
      </w:r>
      <w:r w:rsidR="00F04AEC">
        <w:rPr>
          <w:szCs w:val="18"/>
        </w:rPr>
        <w:t xml:space="preserve"> both</w:t>
      </w:r>
      <w:r>
        <w:rPr>
          <w:szCs w:val="18"/>
        </w:rPr>
        <w:t xml:space="preserve"> professionals and students involved in air conditioning, the software </w:t>
      </w:r>
      <w:r w:rsidR="008269C6">
        <w:rPr>
          <w:szCs w:val="18"/>
        </w:rPr>
        <w:t xml:space="preserve">promotes </w:t>
      </w:r>
      <w:r w:rsidR="00F04AEC">
        <w:rPr>
          <w:szCs w:val="18"/>
        </w:rPr>
        <w:t>precise capture</w:t>
      </w:r>
      <w:r>
        <w:rPr>
          <w:szCs w:val="18"/>
        </w:rPr>
        <w:t xml:space="preserve"> of the properties of moist air in changing conditions and the </w:t>
      </w:r>
      <w:r w:rsidR="008269C6">
        <w:rPr>
          <w:szCs w:val="18"/>
        </w:rPr>
        <w:t xml:space="preserve">resultant </w:t>
      </w:r>
      <w:r>
        <w:rPr>
          <w:szCs w:val="18"/>
        </w:rPr>
        <w:t>effect</w:t>
      </w:r>
      <w:r w:rsidR="008269C6">
        <w:rPr>
          <w:szCs w:val="18"/>
        </w:rPr>
        <w:t>s</w:t>
      </w:r>
      <w:r>
        <w:rPr>
          <w:szCs w:val="18"/>
        </w:rPr>
        <w:t xml:space="preserve"> on the building environment.</w:t>
      </w:r>
    </w:p>
    <w:p w14:paraId="067AF7C2" w14:textId="2BF11CAC" w:rsidR="00F61D19" w:rsidRPr="00F24A1A" w:rsidRDefault="001901FF" w:rsidP="00F61D19">
      <w:pPr>
        <w:rPr>
          <w:szCs w:val="18"/>
        </w:rPr>
      </w:pPr>
      <w:r>
        <w:rPr>
          <w:rFonts w:cs="Arial"/>
          <w:i/>
          <w:szCs w:val="18"/>
        </w:rPr>
        <w:t>“</w:t>
      </w:r>
      <w:r w:rsidR="00F61D19" w:rsidRPr="00CE6BE0">
        <w:rPr>
          <w:rFonts w:cs="Arial"/>
          <w:i/>
          <w:szCs w:val="18"/>
        </w:rPr>
        <w:t xml:space="preserve">Although this </w:t>
      </w:r>
      <w:r w:rsidR="001C3689">
        <w:rPr>
          <w:rFonts w:cs="Arial"/>
          <w:i/>
          <w:szCs w:val="18"/>
        </w:rPr>
        <w:t>software</w:t>
      </w:r>
      <w:bookmarkStart w:id="1" w:name="_GoBack"/>
      <w:bookmarkEnd w:id="1"/>
      <w:r w:rsidR="00F61D19" w:rsidRPr="00CE6BE0">
        <w:rPr>
          <w:rFonts w:cs="Arial"/>
          <w:i/>
          <w:szCs w:val="18"/>
        </w:rPr>
        <w:t xml:space="preserve"> is not built as a tutorial for learning about the conditions and changes to moist air, we are convinced that this program</w:t>
      </w:r>
      <w:r w:rsidR="00F61D19">
        <w:rPr>
          <w:rFonts w:cs="Arial"/>
          <w:i/>
          <w:szCs w:val="18"/>
        </w:rPr>
        <w:t>me</w:t>
      </w:r>
      <w:r w:rsidR="00F61D19" w:rsidRPr="00CE6BE0">
        <w:rPr>
          <w:rFonts w:cs="Arial"/>
          <w:i/>
          <w:szCs w:val="18"/>
        </w:rPr>
        <w:t xml:space="preserve"> can become a valuable tool </w:t>
      </w:r>
      <w:r w:rsidR="00F61D19">
        <w:rPr>
          <w:rFonts w:cs="Arial"/>
          <w:i/>
          <w:szCs w:val="18"/>
        </w:rPr>
        <w:t>that</w:t>
      </w:r>
      <w:r w:rsidR="00F61D19" w:rsidRPr="00CE6BE0">
        <w:rPr>
          <w:rFonts w:cs="Arial"/>
          <w:i/>
          <w:szCs w:val="18"/>
        </w:rPr>
        <w:t xml:space="preserve"> will benefit engineers, developers, consultants and students alike enormously</w:t>
      </w:r>
      <w:r w:rsidR="00F61D19">
        <w:rPr>
          <w:rFonts w:cs="Arial"/>
          <w:i/>
          <w:szCs w:val="18"/>
        </w:rPr>
        <w:t>”</w:t>
      </w:r>
      <w:r w:rsidR="00F61D19" w:rsidRPr="00CE6BE0">
        <w:rPr>
          <w:rFonts w:cs="Arial"/>
          <w:i/>
          <w:szCs w:val="18"/>
        </w:rPr>
        <w:t>.</w:t>
      </w:r>
      <w:r w:rsidR="00F61D19" w:rsidRPr="00CE6BE0">
        <w:rPr>
          <w:rFonts w:cs="Arial"/>
          <w:szCs w:val="18"/>
        </w:rPr>
        <w:t xml:space="preserve"> says </w:t>
      </w:r>
      <w:r w:rsidR="0008070F" w:rsidRPr="0008070F">
        <w:rPr>
          <w:rFonts w:ascii="Calibri" w:hAnsi="Calibri" w:cs="Arial"/>
          <w:bCs/>
          <w:szCs w:val="18"/>
        </w:rPr>
        <w:t>Philippe</w:t>
      </w:r>
      <w:r w:rsidR="0008070F">
        <w:rPr>
          <w:rFonts w:ascii="Arial" w:hAnsi="Arial" w:cs="Arial"/>
          <w:b/>
          <w:bCs/>
          <w:sz w:val="15"/>
          <w:szCs w:val="15"/>
        </w:rPr>
        <w:t xml:space="preserve"> </w:t>
      </w:r>
      <w:r w:rsidR="0008070F" w:rsidRPr="0008070F">
        <w:rPr>
          <w:rFonts w:ascii="Calibri" w:hAnsi="Calibri" w:cs="Arial"/>
          <w:bCs/>
          <w:szCs w:val="18"/>
        </w:rPr>
        <w:t xml:space="preserve">Vandesteene, Mentor in Marketing Department -Digital section, </w:t>
      </w:r>
      <w:r w:rsidR="00E81A04" w:rsidRPr="0008070F">
        <w:rPr>
          <w:rFonts w:ascii="Calibri" w:hAnsi="Calibri" w:cs="Arial"/>
          <w:szCs w:val="18"/>
        </w:rPr>
        <w:t>Daikin Europe</w:t>
      </w:r>
      <w:r w:rsidR="0008070F">
        <w:rPr>
          <w:rFonts w:ascii="Calibri" w:hAnsi="Calibri" w:cs="Arial"/>
          <w:szCs w:val="18"/>
        </w:rPr>
        <w:t>.</w:t>
      </w:r>
    </w:p>
    <w:p w14:paraId="6CA23C2E" w14:textId="6306F97B" w:rsidR="00F24A1A" w:rsidRDefault="00524634" w:rsidP="00F24A1A">
      <w:pPr>
        <w:rPr>
          <w:szCs w:val="18"/>
        </w:rPr>
      </w:pPr>
      <w:r>
        <w:rPr>
          <w:szCs w:val="18"/>
        </w:rPr>
        <w:t xml:space="preserve">By </w:t>
      </w:r>
      <w:r w:rsidR="00F1622A">
        <w:rPr>
          <w:szCs w:val="18"/>
        </w:rPr>
        <w:t>inputting</w:t>
      </w:r>
      <w:r>
        <w:rPr>
          <w:szCs w:val="18"/>
        </w:rPr>
        <w:t xml:space="preserve"> just two data</w:t>
      </w:r>
      <w:r w:rsidR="001901FF">
        <w:rPr>
          <w:szCs w:val="18"/>
        </w:rPr>
        <w:t xml:space="preserve"> </w:t>
      </w:r>
      <w:r>
        <w:rPr>
          <w:szCs w:val="18"/>
        </w:rPr>
        <w:t xml:space="preserve">points from </w:t>
      </w:r>
      <w:r w:rsidR="00AF466C">
        <w:rPr>
          <w:szCs w:val="18"/>
        </w:rPr>
        <w:t>the</w:t>
      </w:r>
      <w:r>
        <w:rPr>
          <w:szCs w:val="18"/>
        </w:rPr>
        <w:t xml:space="preserve"> range of measurement parameters, users can </w:t>
      </w:r>
      <w:r w:rsidR="00F1622A">
        <w:rPr>
          <w:szCs w:val="18"/>
        </w:rPr>
        <w:t xml:space="preserve">determine the </w:t>
      </w:r>
      <w:r w:rsidR="001901FF">
        <w:rPr>
          <w:szCs w:val="18"/>
        </w:rPr>
        <w:t xml:space="preserve">properties </w:t>
      </w:r>
      <w:r w:rsidR="00F1622A">
        <w:rPr>
          <w:szCs w:val="18"/>
        </w:rPr>
        <w:t>of moist air conditions</w:t>
      </w:r>
      <w:r>
        <w:rPr>
          <w:szCs w:val="18"/>
        </w:rPr>
        <w:t xml:space="preserve"> </w:t>
      </w:r>
      <w:r w:rsidR="00AF466C">
        <w:rPr>
          <w:szCs w:val="18"/>
        </w:rPr>
        <w:t>from a comprehensive review of</w:t>
      </w:r>
      <w:r w:rsidR="00F1622A">
        <w:rPr>
          <w:szCs w:val="18"/>
        </w:rPr>
        <w:t xml:space="preserve"> properties such as</w:t>
      </w:r>
      <w:r>
        <w:rPr>
          <w:szCs w:val="18"/>
        </w:rPr>
        <w:t xml:space="preserve"> </w:t>
      </w:r>
      <w:r w:rsidRPr="00524634">
        <w:rPr>
          <w:szCs w:val="18"/>
        </w:rPr>
        <w:t xml:space="preserve">Dry bulb </w:t>
      </w:r>
      <w:r>
        <w:rPr>
          <w:szCs w:val="18"/>
        </w:rPr>
        <w:t>and</w:t>
      </w:r>
      <w:r w:rsidRPr="00524634">
        <w:rPr>
          <w:szCs w:val="18"/>
        </w:rPr>
        <w:t xml:space="preserve"> Wet bulb t</w:t>
      </w:r>
      <w:r w:rsidR="001901FF">
        <w:rPr>
          <w:szCs w:val="18"/>
        </w:rPr>
        <w:t xml:space="preserve">emperature, Dew point, relative, </w:t>
      </w:r>
      <w:r w:rsidRPr="00524634">
        <w:rPr>
          <w:szCs w:val="18"/>
        </w:rPr>
        <w:t>absolute humidity</w:t>
      </w:r>
      <w:r>
        <w:rPr>
          <w:szCs w:val="18"/>
        </w:rPr>
        <w:t xml:space="preserve"> and e</w:t>
      </w:r>
      <w:r w:rsidRPr="00524634">
        <w:rPr>
          <w:szCs w:val="18"/>
        </w:rPr>
        <w:t>nthalpy</w:t>
      </w:r>
      <w:r w:rsidR="001901FF">
        <w:rPr>
          <w:szCs w:val="18"/>
        </w:rPr>
        <w:t xml:space="preserve">, (heat content) density and specific volume. These </w:t>
      </w:r>
      <w:r w:rsidR="001901FF">
        <w:t>conditions obviously depend on altitude above sea level.</w:t>
      </w:r>
    </w:p>
    <w:p w14:paraId="4BE44ACD" w14:textId="77777777" w:rsidR="008032E9" w:rsidRDefault="008032E9" w:rsidP="008032E9">
      <w:pPr>
        <w:rPr>
          <w:rFonts w:eastAsia="Times New Roman" w:cs="Times New Roman"/>
          <w:color w:val="0070C0"/>
          <w:sz w:val="24"/>
          <w:szCs w:val="24"/>
          <w:u w:val="single"/>
          <w:lang w:val="en-GB" w:eastAsia="en-GB"/>
        </w:rPr>
      </w:pPr>
    </w:p>
    <w:p w14:paraId="1F1745DF" w14:textId="77777777" w:rsidR="0088631C" w:rsidRDefault="0088631C" w:rsidP="008032E9">
      <w:pPr>
        <w:rPr>
          <w:rFonts w:eastAsia="Times New Roman" w:cs="Times New Roman"/>
          <w:color w:val="0070C0"/>
          <w:sz w:val="24"/>
          <w:szCs w:val="24"/>
          <w:lang w:val="en-GB" w:eastAsia="en-GB"/>
        </w:rPr>
      </w:pPr>
    </w:p>
    <w:p w14:paraId="0F8A6E8D" w14:textId="77777777" w:rsidR="0088631C" w:rsidRDefault="0088631C" w:rsidP="008032E9">
      <w:pPr>
        <w:rPr>
          <w:rFonts w:eastAsia="Times New Roman" w:cs="Times New Roman"/>
          <w:color w:val="0070C0"/>
          <w:sz w:val="24"/>
          <w:szCs w:val="24"/>
          <w:lang w:val="en-GB" w:eastAsia="en-GB"/>
        </w:rPr>
      </w:pPr>
    </w:p>
    <w:p w14:paraId="09231CEB" w14:textId="1A42CBA0" w:rsidR="005B5971" w:rsidRPr="00F24A1A" w:rsidRDefault="0022145A" w:rsidP="008032E9">
      <w:pPr>
        <w:rPr>
          <w:rFonts w:cs="Arial"/>
          <w:sz w:val="24"/>
          <w:szCs w:val="24"/>
        </w:rPr>
      </w:pPr>
      <w:r>
        <w:rPr>
          <w:rFonts w:eastAsia="Times New Roman" w:cs="Times New Roman"/>
          <w:color w:val="0070C0"/>
          <w:sz w:val="24"/>
          <w:szCs w:val="24"/>
          <w:lang w:val="en-GB" w:eastAsia="en-GB"/>
        </w:rPr>
        <w:t>Fast</w:t>
      </w:r>
      <w:r w:rsidR="005B5971" w:rsidRPr="0022145A">
        <w:rPr>
          <w:rFonts w:eastAsia="Times New Roman" w:cs="Times New Roman"/>
          <w:color w:val="0070C0"/>
          <w:sz w:val="24"/>
          <w:szCs w:val="24"/>
          <w:lang w:val="en-GB" w:eastAsia="en-GB"/>
        </w:rPr>
        <w:t xml:space="preserve"> </w:t>
      </w:r>
      <w:r>
        <w:rPr>
          <w:rFonts w:eastAsia="Times New Roman" w:cs="Times New Roman"/>
          <w:color w:val="0070C0"/>
          <w:sz w:val="24"/>
          <w:szCs w:val="24"/>
          <w:lang w:val="en-GB" w:eastAsia="en-GB"/>
        </w:rPr>
        <w:t xml:space="preserve">and easy creation of charts at the click of a button </w:t>
      </w:r>
    </w:p>
    <w:p w14:paraId="6CA46301" w14:textId="6796C0AB" w:rsidR="00BE034B" w:rsidRPr="00CE6BE0" w:rsidRDefault="008F3D4C" w:rsidP="00DB37AE">
      <w:pPr>
        <w:rPr>
          <w:szCs w:val="18"/>
        </w:rPr>
      </w:pPr>
      <w:r w:rsidRPr="00CE6BE0">
        <w:rPr>
          <w:szCs w:val="18"/>
        </w:rPr>
        <w:t>The n</w:t>
      </w:r>
      <w:r w:rsidR="00344B10" w:rsidRPr="00CE6BE0">
        <w:rPr>
          <w:szCs w:val="18"/>
        </w:rPr>
        <w:t>ewly released version 3.</w:t>
      </w:r>
      <w:r w:rsidR="00A97721">
        <w:rPr>
          <w:szCs w:val="18"/>
        </w:rPr>
        <w:t xml:space="preserve">2 </w:t>
      </w:r>
      <w:r w:rsidR="00AF466C">
        <w:rPr>
          <w:szCs w:val="18"/>
        </w:rPr>
        <w:t xml:space="preserve">of Daikin’s psychrometric data viewer </w:t>
      </w:r>
      <w:r w:rsidR="00DB37AE" w:rsidRPr="00CE6BE0">
        <w:rPr>
          <w:szCs w:val="18"/>
        </w:rPr>
        <w:t>offers the ability to plot and adjust points on the graph with the click of a mouse</w:t>
      </w:r>
      <w:r w:rsidR="00AF466C">
        <w:rPr>
          <w:szCs w:val="18"/>
        </w:rPr>
        <w:t xml:space="preserve"> and to ‘zoom in’ to see relevant areas of the chart in more detail</w:t>
      </w:r>
      <w:r w:rsidR="00DB37AE" w:rsidRPr="00CE6BE0">
        <w:rPr>
          <w:szCs w:val="18"/>
        </w:rPr>
        <w:t xml:space="preserve">. </w:t>
      </w:r>
      <w:r w:rsidR="0022145A">
        <w:rPr>
          <w:szCs w:val="18"/>
        </w:rPr>
        <w:t>Graphs</w:t>
      </w:r>
      <w:r w:rsidR="00654903">
        <w:rPr>
          <w:szCs w:val="18"/>
        </w:rPr>
        <w:t xml:space="preserve"> can be viewed in </w:t>
      </w:r>
      <w:r w:rsidR="0022145A">
        <w:rPr>
          <w:szCs w:val="18"/>
        </w:rPr>
        <w:t>either</w:t>
      </w:r>
      <w:r w:rsidR="00DB37AE" w:rsidRPr="00CE6BE0">
        <w:rPr>
          <w:szCs w:val="18"/>
        </w:rPr>
        <w:t xml:space="preserve"> </w:t>
      </w:r>
      <w:r w:rsidR="00DB37AE" w:rsidRPr="001C3689">
        <w:rPr>
          <w:szCs w:val="18"/>
        </w:rPr>
        <w:t>Psychrometric</w:t>
      </w:r>
      <w:r w:rsidR="00DB37AE" w:rsidRPr="00CE6BE0">
        <w:rPr>
          <w:szCs w:val="18"/>
        </w:rPr>
        <w:t xml:space="preserve"> or </w:t>
      </w:r>
      <w:r w:rsidR="00DB37AE" w:rsidRPr="00F04AEC">
        <w:rPr>
          <w:szCs w:val="18"/>
        </w:rPr>
        <w:t xml:space="preserve">Mollier </w:t>
      </w:r>
      <w:r w:rsidR="0022145A">
        <w:rPr>
          <w:szCs w:val="18"/>
        </w:rPr>
        <w:t>formats,</w:t>
      </w:r>
      <w:r w:rsidR="00DB37AE" w:rsidRPr="00CE6BE0">
        <w:rPr>
          <w:szCs w:val="18"/>
        </w:rPr>
        <w:t xml:space="preserve"> with data </w:t>
      </w:r>
      <w:r w:rsidR="0022145A">
        <w:rPr>
          <w:szCs w:val="18"/>
        </w:rPr>
        <w:t>set to</w:t>
      </w:r>
      <w:r w:rsidR="000B1DB1" w:rsidRPr="00CE6BE0">
        <w:rPr>
          <w:szCs w:val="18"/>
        </w:rPr>
        <w:t xml:space="preserve"> M</w:t>
      </w:r>
      <w:r w:rsidR="00DB37AE" w:rsidRPr="00CE6BE0">
        <w:rPr>
          <w:szCs w:val="18"/>
        </w:rPr>
        <w:t>etric or Imperial units</w:t>
      </w:r>
      <w:r w:rsidR="00654903">
        <w:rPr>
          <w:szCs w:val="18"/>
        </w:rPr>
        <w:t xml:space="preserve"> and c</w:t>
      </w:r>
      <w:r w:rsidR="003B57D5" w:rsidRPr="00CE6BE0">
        <w:rPr>
          <w:szCs w:val="18"/>
        </w:rPr>
        <w:t>olour coding</w:t>
      </w:r>
      <w:r w:rsidR="0022145A">
        <w:rPr>
          <w:szCs w:val="18"/>
        </w:rPr>
        <w:t xml:space="preserve"> </w:t>
      </w:r>
      <w:r w:rsidR="00654903">
        <w:rPr>
          <w:szCs w:val="18"/>
        </w:rPr>
        <w:t xml:space="preserve">added </w:t>
      </w:r>
      <w:r w:rsidR="0022145A">
        <w:rPr>
          <w:szCs w:val="18"/>
        </w:rPr>
        <w:t xml:space="preserve">for </w:t>
      </w:r>
      <w:r w:rsidR="00654903">
        <w:rPr>
          <w:szCs w:val="18"/>
        </w:rPr>
        <w:t xml:space="preserve">additional </w:t>
      </w:r>
      <w:r w:rsidR="0022145A">
        <w:rPr>
          <w:szCs w:val="18"/>
        </w:rPr>
        <w:t>ease of interpretation</w:t>
      </w:r>
      <w:r w:rsidR="003B57D5" w:rsidRPr="00CE6BE0">
        <w:rPr>
          <w:szCs w:val="18"/>
        </w:rPr>
        <w:t xml:space="preserve">. </w:t>
      </w:r>
      <w:r w:rsidR="0022145A">
        <w:rPr>
          <w:szCs w:val="18"/>
        </w:rPr>
        <w:t>The flexibility to apply additional variables</w:t>
      </w:r>
      <w:r w:rsidR="003B57D5" w:rsidRPr="00CE6BE0">
        <w:rPr>
          <w:szCs w:val="18"/>
        </w:rPr>
        <w:t xml:space="preserve"> </w:t>
      </w:r>
      <w:r w:rsidR="00DB37AE" w:rsidRPr="00CE6BE0">
        <w:rPr>
          <w:szCs w:val="18"/>
        </w:rPr>
        <w:t xml:space="preserve">gives the user the ability to </w:t>
      </w:r>
      <w:r w:rsidR="0022145A">
        <w:rPr>
          <w:szCs w:val="18"/>
        </w:rPr>
        <w:t xml:space="preserve">accurately </w:t>
      </w:r>
      <w:r w:rsidR="00DB37AE" w:rsidRPr="00CE6BE0">
        <w:rPr>
          <w:szCs w:val="18"/>
        </w:rPr>
        <w:t>capture and display real time conditions</w:t>
      </w:r>
      <w:r w:rsidR="0022145A">
        <w:rPr>
          <w:szCs w:val="18"/>
        </w:rPr>
        <w:t>,</w:t>
      </w:r>
      <w:r w:rsidR="00DB37AE" w:rsidRPr="00CE6BE0">
        <w:rPr>
          <w:szCs w:val="18"/>
        </w:rPr>
        <w:t xml:space="preserve"> as well as anticipate </w:t>
      </w:r>
      <w:r w:rsidR="003B57D5" w:rsidRPr="00CE6BE0">
        <w:rPr>
          <w:szCs w:val="18"/>
        </w:rPr>
        <w:t>changes in environment</w:t>
      </w:r>
      <w:r w:rsidRPr="00CE6BE0">
        <w:rPr>
          <w:szCs w:val="18"/>
        </w:rPr>
        <w:t xml:space="preserve">. </w:t>
      </w:r>
      <w:r w:rsidR="0022145A">
        <w:rPr>
          <w:szCs w:val="18"/>
        </w:rPr>
        <w:t>For example, users can</w:t>
      </w:r>
      <w:r w:rsidRPr="00CE6BE0">
        <w:rPr>
          <w:szCs w:val="18"/>
        </w:rPr>
        <w:t xml:space="preserve">: </w:t>
      </w:r>
    </w:p>
    <w:p w14:paraId="6896A25A" w14:textId="14323C3B" w:rsidR="00BE034B" w:rsidRPr="00FF4919" w:rsidRDefault="00BE034B" w:rsidP="00FB72E4">
      <w:pPr>
        <w:pStyle w:val="ListParagraph"/>
        <w:numPr>
          <w:ilvl w:val="1"/>
          <w:numId w:val="25"/>
        </w:numPr>
        <w:spacing w:line="240" w:lineRule="auto"/>
        <w:rPr>
          <w:szCs w:val="18"/>
        </w:rPr>
      </w:pPr>
      <w:r w:rsidRPr="00FF4919">
        <w:rPr>
          <w:szCs w:val="18"/>
        </w:rPr>
        <w:t xml:space="preserve">Show </w:t>
      </w:r>
      <w:r w:rsidR="00FF4919" w:rsidRPr="00FF4919">
        <w:rPr>
          <w:szCs w:val="18"/>
        </w:rPr>
        <w:t>or s</w:t>
      </w:r>
      <w:r w:rsidR="0022145A" w:rsidRPr="00FF4919">
        <w:rPr>
          <w:szCs w:val="18"/>
        </w:rPr>
        <w:t xml:space="preserve">uppress </w:t>
      </w:r>
      <w:r w:rsidRPr="00FF4919">
        <w:rPr>
          <w:szCs w:val="18"/>
        </w:rPr>
        <w:t>point</w:t>
      </w:r>
      <w:r w:rsidR="0022145A" w:rsidRPr="00FF4919">
        <w:rPr>
          <w:szCs w:val="18"/>
        </w:rPr>
        <w:t xml:space="preserve">s </w:t>
      </w:r>
      <w:r w:rsidR="00FF4919">
        <w:rPr>
          <w:szCs w:val="18"/>
        </w:rPr>
        <w:t>or</w:t>
      </w:r>
      <w:r w:rsidR="00FF4919" w:rsidRPr="00FF4919">
        <w:rPr>
          <w:szCs w:val="18"/>
        </w:rPr>
        <w:t xml:space="preserve"> dr</w:t>
      </w:r>
      <w:r w:rsidR="0022145A" w:rsidRPr="00FF4919">
        <w:rPr>
          <w:szCs w:val="18"/>
        </w:rPr>
        <w:t>aw and</w:t>
      </w:r>
      <w:r w:rsidR="008F3D4C" w:rsidRPr="00FF4919">
        <w:rPr>
          <w:szCs w:val="18"/>
        </w:rPr>
        <w:t xml:space="preserve"> c</w:t>
      </w:r>
      <w:r w:rsidRPr="00FF4919">
        <w:rPr>
          <w:szCs w:val="18"/>
        </w:rPr>
        <w:t>onnec</w:t>
      </w:r>
      <w:r w:rsidR="008F3D4C" w:rsidRPr="00FF4919">
        <w:rPr>
          <w:szCs w:val="18"/>
        </w:rPr>
        <w:t xml:space="preserve">t </w:t>
      </w:r>
      <w:r w:rsidR="0022145A" w:rsidRPr="00FF4919">
        <w:rPr>
          <w:szCs w:val="18"/>
        </w:rPr>
        <w:t xml:space="preserve">additional </w:t>
      </w:r>
      <w:r w:rsidR="008F3D4C" w:rsidRPr="00FF4919">
        <w:rPr>
          <w:szCs w:val="18"/>
        </w:rPr>
        <w:t xml:space="preserve">points </w:t>
      </w:r>
    </w:p>
    <w:p w14:paraId="75DF5399" w14:textId="77777777" w:rsidR="00BE034B" w:rsidRPr="00CE6BE0" w:rsidRDefault="00BE034B" w:rsidP="00BE034B">
      <w:pPr>
        <w:pStyle w:val="ListParagraph"/>
        <w:numPr>
          <w:ilvl w:val="1"/>
          <w:numId w:val="25"/>
        </w:numPr>
        <w:spacing w:line="240" w:lineRule="auto"/>
        <w:rPr>
          <w:szCs w:val="18"/>
        </w:rPr>
      </w:pPr>
      <w:r w:rsidRPr="00CE6BE0">
        <w:rPr>
          <w:szCs w:val="18"/>
        </w:rPr>
        <w:t>Mix air volumes</w:t>
      </w:r>
    </w:p>
    <w:p w14:paraId="75E794E9" w14:textId="26B0CF4B" w:rsidR="00BE034B" w:rsidRPr="00FF4919" w:rsidRDefault="0022145A" w:rsidP="00FB72E4">
      <w:pPr>
        <w:pStyle w:val="ListParagraph"/>
        <w:numPr>
          <w:ilvl w:val="1"/>
          <w:numId w:val="25"/>
        </w:numPr>
        <w:spacing w:line="240" w:lineRule="auto"/>
        <w:rPr>
          <w:szCs w:val="18"/>
        </w:rPr>
      </w:pPr>
      <w:r w:rsidRPr="00FF4919">
        <w:rPr>
          <w:szCs w:val="18"/>
        </w:rPr>
        <w:t>Set</w:t>
      </w:r>
      <w:r w:rsidR="00BE034B" w:rsidRPr="00FF4919">
        <w:rPr>
          <w:szCs w:val="18"/>
        </w:rPr>
        <w:t xml:space="preserve"> </w:t>
      </w:r>
      <w:r w:rsidRPr="00FF4919">
        <w:rPr>
          <w:szCs w:val="18"/>
        </w:rPr>
        <w:t xml:space="preserve">the </w:t>
      </w:r>
      <w:r w:rsidR="00BE034B" w:rsidRPr="00FF4919">
        <w:rPr>
          <w:szCs w:val="18"/>
        </w:rPr>
        <w:t xml:space="preserve">required cooling </w:t>
      </w:r>
      <w:r w:rsidR="00FF4919" w:rsidRPr="00FF4919">
        <w:rPr>
          <w:szCs w:val="18"/>
        </w:rPr>
        <w:t xml:space="preserve">and heating capacities from P1 to P2 </w:t>
      </w:r>
      <w:r w:rsidR="00A97721">
        <w:t>with a selectable SHF in cooling mode.</w:t>
      </w:r>
    </w:p>
    <w:p w14:paraId="50489A04" w14:textId="3F20DE9C" w:rsidR="00BE034B" w:rsidRPr="00CE6BE0" w:rsidRDefault="00BE034B" w:rsidP="00BE034B">
      <w:pPr>
        <w:pStyle w:val="ListParagraph"/>
        <w:numPr>
          <w:ilvl w:val="1"/>
          <w:numId w:val="25"/>
        </w:numPr>
        <w:spacing w:line="240" w:lineRule="auto"/>
        <w:rPr>
          <w:szCs w:val="18"/>
        </w:rPr>
      </w:pPr>
      <w:r w:rsidRPr="00CE6BE0">
        <w:rPr>
          <w:szCs w:val="18"/>
        </w:rPr>
        <w:t>Add steam</w:t>
      </w:r>
      <w:r w:rsidR="00FF4919">
        <w:rPr>
          <w:szCs w:val="18"/>
        </w:rPr>
        <w:t xml:space="preserve"> or water</w:t>
      </w:r>
      <w:r w:rsidRPr="00CE6BE0">
        <w:rPr>
          <w:szCs w:val="18"/>
        </w:rPr>
        <w:t xml:space="preserve"> humidification to a condition.</w:t>
      </w:r>
    </w:p>
    <w:p w14:paraId="786EEC84" w14:textId="77777777" w:rsidR="00BE034B" w:rsidRPr="00CE6BE0" w:rsidRDefault="00BE034B" w:rsidP="00BE034B">
      <w:pPr>
        <w:pStyle w:val="ListParagraph"/>
        <w:numPr>
          <w:ilvl w:val="1"/>
          <w:numId w:val="25"/>
        </w:numPr>
        <w:spacing w:line="240" w:lineRule="auto"/>
        <w:rPr>
          <w:szCs w:val="18"/>
        </w:rPr>
      </w:pPr>
      <w:r w:rsidRPr="00CE6BE0">
        <w:rPr>
          <w:szCs w:val="18"/>
        </w:rPr>
        <w:t>Cool to saturation line (using selectable SHF)</w:t>
      </w:r>
    </w:p>
    <w:p w14:paraId="52747F5C" w14:textId="253AB675" w:rsidR="00BE034B" w:rsidRPr="00CE6BE0" w:rsidRDefault="00BE034B" w:rsidP="00BE034B">
      <w:pPr>
        <w:pStyle w:val="ListParagraph"/>
        <w:numPr>
          <w:ilvl w:val="1"/>
          <w:numId w:val="25"/>
        </w:numPr>
        <w:spacing w:line="240" w:lineRule="auto"/>
        <w:rPr>
          <w:szCs w:val="18"/>
        </w:rPr>
      </w:pPr>
      <w:r w:rsidRPr="00CE6BE0">
        <w:rPr>
          <w:szCs w:val="18"/>
        </w:rPr>
        <w:t>Condens</w:t>
      </w:r>
      <w:r w:rsidR="00942EA7" w:rsidRPr="00CE6BE0">
        <w:rPr>
          <w:szCs w:val="18"/>
        </w:rPr>
        <w:t>ate</w:t>
      </w:r>
      <w:r w:rsidR="00FF4919">
        <w:rPr>
          <w:szCs w:val="18"/>
        </w:rPr>
        <w:t xml:space="preserve"> </w:t>
      </w:r>
      <w:r w:rsidR="00E93A96">
        <w:rPr>
          <w:szCs w:val="18"/>
        </w:rPr>
        <w:t xml:space="preserve">to </w:t>
      </w:r>
      <w:r w:rsidR="003F31FD">
        <w:rPr>
          <w:szCs w:val="18"/>
        </w:rPr>
        <w:t>reduce humidi</w:t>
      </w:r>
      <w:r w:rsidR="00E93A96">
        <w:rPr>
          <w:szCs w:val="18"/>
        </w:rPr>
        <w:t>ty by following saturation line</w:t>
      </w:r>
      <w:r w:rsidR="003F31FD">
        <w:rPr>
          <w:szCs w:val="18"/>
        </w:rPr>
        <w:t xml:space="preserve">  </w:t>
      </w:r>
    </w:p>
    <w:p w14:paraId="5A46CC8E" w14:textId="4CBFE1BE" w:rsidR="00BE034B" w:rsidRPr="00CE6BE0" w:rsidRDefault="00E93A96" w:rsidP="00BE034B">
      <w:pPr>
        <w:pStyle w:val="ListParagraph"/>
        <w:numPr>
          <w:ilvl w:val="1"/>
          <w:numId w:val="25"/>
        </w:numPr>
        <w:spacing w:line="240" w:lineRule="auto"/>
        <w:rPr>
          <w:szCs w:val="18"/>
        </w:rPr>
      </w:pPr>
      <w:r>
        <w:rPr>
          <w:szCs w:val="18"/>
        </w:rPr>
        <w:t>De</w:t>
      </w:r>
      <w:r w:rsidR="00BE034B" w:rsidRPr="00CE6BE0">
        <w:rPr>
          <w:szCs w:val="18"/>
        </w:rPr>
        <w:t>humidification (desiccant drying)</w:t>
      </w:r>
    </w:p>
    <w:p w14:paraId="4B9FA4BE" w14:textId="1BD8AD9D" w:rsidR="005B5971" w:rsidRPr="005B5971" w:rsidRDefault="001C3689" w:rsidP="005B5971">
      <w:pPr>
        <w:rPr>
          <w:rFonts w:eastAsia="Times New Roman" w:cs="Times New Roman"/>
          <w:color w:val="000000"/>
          <w:szCs w:val="18"/>
          <w:lang w:val="en-GB" w:eastAsia="en-GB"/>
        </w:rPr>
      </w:pPr>
      <w:r>
        <w:rPr>
          <w:rFonts w:eastAsia="Times New Roman" w:cs="Times New Roman"/>
          <w:color w:val="000000"/>
          <w:szCs w:val="18"/>
          <w:lang w:val="en-GB" w:eastAsia="en-GB"/>
        </w:rPr>
        <w:t>Direct</w:t>
      </w:r>
      <w:r w:rsidR="005B5971" w:rsidRPr="00CE6BE0">
        <w:rPr>
          <w:rFonts w:eastAsia="Times New Roman" w:cs="Times New Roman"/>
          <w:color w:val="000000"/>
          <w:szCs w:val="18"/>
          <w:lang w:val="en-GB" w:eastAsia="en-GB"/>
        </w:rPr>
        <w:t xml:space="preserve"> integration into </w:t>
      </w:r>
      <w:r w:rsidR="00995CB7">
        <w:rPr>
          <w:rFonts w:eastAsia="Times New Roman" w:cs="Times New Roman"/>
          <w:color w:val="000000"/>
          <w:szCs w:val="18"/>
          <w:lang w:val="en-GB" w:eastAsia="en-GB"/>
        </w:rPr>
        <w:t xml:space="preserve">the </w:t>
      </w:r>
      <w:r w:rsidR="005B5971" w:rsidRPr="005B5971">
        <w:rPr>
          <w:rFonts w:eastAsia="Times New Roman" w:cs="Times New Roman"/>
          <w:color w:val="000000"/>
          <w:szCs w:val="18"/>
          <w:lang w:val="en-GB" w:eastAsia="en-GB"/>
        </w:rPr>
        <w:t>design processes from concept throu</w:t>
      </w:r>
      <w:r w:rsidR="005B5971" w:rsidRPr="00CE6BE0">
        <w:rPr>
          <w:rFonts w:eastAsia="Times New Roman" w:cs="Times New Roman"/>
          <w:color w:val="000000"/>
          <w:szCs w:val="18"/>
          <w:lang w:val="en-GB" w:eastAsia="en-GB"/>
        </w:rPr>
        <w:t xml:space="preserve">gh to functional implementation, </w:t>
      </w:r>
      <w:r w:rsidR="005B5971" w:rsidRPr="00CE6BE0">
        <w:rPr>
          <w:szCs w:val="18"/>
        </w:rPr>
        <w:t>means scenarios can be saved and project reports can be generated at any point.</w:t>
      </w:r>
    </w:p>
    <w:p w14:paraId="5E41971D" w14:textId="0367EB26" w:rsidR="00914B28" w:rsidRPr="00A80BDE" w:rsidRDefault="00FF4919" w:rsidP="00914B28">
      <w:pPr>
        <w:pStyle w:val="Heading4"/>
        <w:numPr>
          <w:ilvl w:val="0"/>
          <w:numId w:val="0"/>
        </w:numPr>
        <w:ind w:left="864" w:hanging="864"/>
        <w:rPr>
          <w:sz w:val="22"/>
          <w:szCs w:val="22"/>
        </w:rPr>
      </w:pPr>
      <w:r>
        <w:rPr>
          <w:sz w:val="22"/>
          <w:szCs w:val="22"/>
        </w:rPr>
        <w:t>Getting started</w:t>
      </w:r>
    </w:p>
    <w:p w14:paraId="3C8F3924" w14:textId="1C0F1365" w:rsidR="005A665E" w:rsidRDefault="00942EA7" w:rsidP="005A665E">
      <w:pPr>
        <w:rPr>
          <w:szCs w:val="18"/>
        </w:rPr>
      </w:pPr>
      <w:r w:rsidRPr="008145E8">
        <w:rPr>
          <w:rFonts w:cs="Arial"/>
          <w:szCs w:val="18"/>
        </w:rPr>
        <w:t>Daikin’s psych</w:t>
      </w:r>
      <w:r w:rsidR="00BD11CB">
        <w:rPr>
          <w:rFonts w:cs="Arial"/>
          <w:szCs w:val="18"/>
        </w:rPr>
        <w:t>r</w:t>
      </w:r>
      <w:r w:rsidRPr="008145E8">
        <w:rPr>
          <w:rFonts w:cs="Arial"/>
          <w:szCs w:val="18"/>
        </w:rPr>
        <w:t xml:space="preserve">ometric software package </w:t>
      </w:r>
      <w:r w:rsidR="008145E8">
        <w:rPr>
          <w:rFonts w:cs="Arial"/>
          <w:szCs w:val="18"/>
        </w:rPr>
        <w:t xml:space="preserve">is available as a </w:t>
      </w:r>
      <w:hyperlink r:id="rId8" w:history="1">
        <w:r w:rsidR="00FF4919" w:rsidRPr="008145E8">
          <w:rPr>
            <w:rStyle w:val="Hyperlink"/>
            <w:rFonts w:cs="Arial"/>
            <w:szCs w:val="18"/>
          </w:rPr>
          <w:t>free</w:t>
        </w:r>
        <w:r w:rsidR="008145E8" w:rsidRPr="008145E8">
          <w:rPr>
            <w:rStyle w:val="Hyperlink"/>
            <w:rFonts w:cs="Arial"/>
            <w:szCs w:val="18"/>
          </w:rPr>
          <w:t xml:space="preserve"> download</w:t>
        </w:r>
      </w:hyperlink>
      <w:r w:rsidR="00E93A96">
        <w:rPr>
          <w:rStyle w:val="Hyperlink"/>
          <w:rFonts w:cs="Arial"/>
          <w:szCs w:val="18"/>
        </w:rPr>
        <w:t>*</w:t>
      </w:r>
      <w:r w:rsidR="00FF4919" w:rsidRPr="008145E8">
        <w:rPr>
          <w:rFonts w:cs="Arial"/>
          <w:szCs w:val="18"/>
        </w:rPr>
        <w:t xml:space="preserve"> </w:t>
      </w:r>
      <w:r w:rsidR="00E93A96" w:rsidRPr="00E93A96">
        <w:rPr>
          <w:rFonts w:cs="Arial"/>
          <w:szCs w:val="18"/>
        </w:rPr>
        <w:t xml:space="preserve"> </w:t>
      </w:r>
      <w:r w:rsidR="00E93A96">
        <w:rPr>
          <w:rFonts w:cs="Arial"/>
          <w:szCs w:val="18"/>
        </w:rPr>
        <w:t xml:space="preserve">On </w:t>
      </w:r>
      <w:r w:rsidR="00E93A96" w:rsidRPr="008145E8">
        <w:rPr>
          <w:rFonts w:cs="Arial"/>
          <w:szCs w:val="18"/>
        </w:rPr>
        <w:t>registration</w:t>
      </w:r>
      <w:r w:rsidR="00E93A96">
        <w:rPr>
          <w:rFonts w:cs="Arial"/>
          <w:szCs w:val="18"/>
        </w:rPr>
        <w:t>,</w:t>
      </w:r>
      <w:r w:rsidR="00E93A96" w:rsidRPr="008145E8">
        <w:rPr>
          <w:rFonts w:cs="Arial"/>
          <w:szCs w:val="18"/>
        </w:rPr>
        <w:t xml:space="preserve"> </w:t>
      </w:r>
      <w:r w:rsidRPr="008145E8">
        <w:rPr>
          <w:rFonts w:cs="Arial"/>
          <w:szCs w:val="18"/>
        </w:rPr>
        <w:t xml:space="preserve">a manual and </w:t>
      </w:r>
      <w:hyperlink r:id="rId9" w:history="1">
        <w:r w:rsidR="00E93A96" w:rsidRPr="00E93A96">
          <w:rPr>
            <w:rStyle w:val="Hyperlink"/>
            <w:rFonts w:cs="Arial"/>
            <w:szCs w:val="18"/>
          </w:rPr>
          <w:t xml:space="preserve">quick start </w:t>
        </w:r>
        <w:r w:rsidRPr="00E93A96">
          <w:rPr>
            <w:rStyle w:val="Hyperlink"/>
            <w:rFonts w:cs="Arial"/>
            <w:szCs w:val="18"/>
          </w:rPr>
          <w:t>video user guide</w:t>
        </w:r>
      </w:hyperlink>
      <w:r w:rsidR="00E93A96">
        <w:rPr>
          <w:rFonts w:cs="Arial"/>
          <w:szCs w:val="18"/>
        </w:rPr>
        <w:t xml:space="preserve"> is also included</w:t>
      </w:r>
      <w:r w:rsidR="008145E8" w:rsidRPr="008145E8">
        <w:rPr>
          <w:rFonts w:cs="Arial"/>
          <w:szCs w:val="18"/>
        </w:rPr>
        <w:t>.</w:t>
      </w:r>
      <w:r w:rsidR="005A665E">
        <w:rPr>
          <w:color w:val="C00000"/>
          <w:szCs w:val="18"/>
          <w:lang w:eastAsia="ja-JP"/>
        </w:rPr>
        <w:t xml:space="preserve"> </w:t>
      </w:r>
    </w:p>
    <w:p w14:paraId="291C4572" w14:textId="42B73EE1" w:rsidR="00A669F9" w:rsidRPr="005A665E" w:rsidRDefault="008145E8" w:rsidP="005A665E">
      <w:pPr>
        <w:rPr>
          <w:color w:val="C00000"/>
          <w:szCs w:val="18"/>
          <w:lang w:eastAsia="ja-JP"/>
        </w:rPr>
      </w:pPr>
      <w:r w:rsidRPr="008145E8">
        <w:rPr>
          <w:szCs w:val="18"/>
        </w:rPr>
        <w:t>For more information on support, software download</w:t>
      </w:r>
      <w:r w:rsidR="002347B2">
        <w:rPr>
          <w:szCs w:val="18"/>
        </w:rPr>
        <w:t xml:space="preserve"> with software manuals</w:t>
      </w:r>
      <w:r w:rsidRPr="008145E8">
        <w:rPr>
          <w:szCs w:val="18"/>
        </w:rPr>
        <w:t xml:space="preserve"> </w:t>
      </w:r>
      <w:r w:rsidR="005A665E">
        <w:rPr>
          <w:szCs w:val="18"/>
        </w:rPr>
        <w:t>for</w:t>
      </w:r>
      <w:r w:rsidRPr="008145E8">
        <w:rPr>
          <w:szCs w:val="18"/>
        </w:rPr>
        <w:t xml:space="preserve"> the </w:t>
      </w:r>
      <w:r w:rsidRPr="008145E8">
        <w:rPr>
          <w:rFonts w:cs="Arial"/>
          <w:szCs w:val="18"/>
        </w:rPr>
        <w:t>Psychrometric Diagram Viewer V3.2.0 in brief</w:t>
      </w:r>
      <w:r w:rsidR="005A665E">
        <w:rPr>
          <w:rFonts w:cs="Arial"/>
          <w:szCs w:val="18"/>
        </w:rPr>
        <w:t>,</w:t>
      </w:r>
      <w:r w:rsidRPr="008145E8">
        <w:rPr>
          <w:rFonts w:cs="Arial"/>
          <w:szCs w:val="18"/>
        </w:rPr>
        <w:t xml:space="preserve"> </w:t>
      </w:r>
      <w:hyperlink r:id="rId10" w:history="1">
        <w:r w:rsidR="005A665E">
          <w:rPr>
            <w:rStyle w:val="Hyperlink"/>
            <w:rFonts w:cs="Arial"/>
            <w:szCs w:val="18"/>
          </w:rPr>
          <w:t>visit Daikin’s</w:t>
        </w:r>
        <w:r w:rsidRPr="008145E8">
          <w:rPr>
            <w:rStyle w:val="Hyperlink"/>
            <w:rFonts w:cs="Arial"/>
            <w:szCs w:val="18"/>
          </w:rPr>
          <w:t xml:space="preserve"> dedicated webpages</w:t>
        </w:r>
      </w:hyperlink>
      <w:r w:rsidRPr="008145E8">
        <w:rPr>
          <w:rFonts w:cs="Arial"/>
          <w:szCs w:val="18"/>
        </w:rPr>
        <w:t xml:space="preserve">. </w:t>
      </w:r>
    </w:p>
    <w:p w14:paraId="173F10D7" w14:textId="20DA9238" w:rsidR="00914B28" w:rsidRPr="00A80BDE" w:rsidRDefault="00A7132D" w:rsidP="00914B28">
      <w:pPr>
        <w:spacing w:after="0" w:line="360" w:lineRule="auto"/>
        <w:rPr>
          <w:rFonts w:cs="Arial"/>
          <w:b/>
          <w:color w:val="0083C1" w:themeColor="background1"/>
          <w:sz w:val="22"/>
        </w:rPr>
      </w:pPr>
      <w:hyperlink r:id="rId11" w:history="1">
        <w:r w:rsidR="00914B28" w:rsidRPr="00A80BDE">
          <w:rPr>
            <w:rStyle w:val="Hyperlink"/>
            <w:rFonts w:cs="Arial"/>
            <w:b/>
            <w:color w:val="0083C1" w:themeColor="background1"/>
            <w:sz w:val="22"/>
          </w:rPr>
          <w:t>www.daikin.eu</w:t>
        </w:r>
      </w:hyperlink>
    </w:p>
    <w:p w14:paraId="65790B7D" w14:textId="72DDC3CC" w:rsidR="00914B28" w:rsidRDefault="00E93A96" w:rsidP="00E93A96">
      <w:pPr>
        <w:rPr>
          <w:rFonts w:ascii="Arial" w:hAnsi="Arial" w:cs="Arial"/>
          <w:b/>
        </w:rPr>
      </w:pPr>
      <w:r>
        <w:rPr>
          <w:rFonts w:ascii="Arial" w:hAnsi="Arial" w:cs="Arial"/>
          <w:b/>
        </w:rPr>
        <w:t>*</w:t>
      </w:r>
      <w:r w:rsidRPr="005A665E">
        <w:rPr>
          <w:rFonts w:cs="Arial"/>
          <w:szCs w:val="18"/>
        </w:rPr>
        <w:t xml:space="preserve"> </w:t>
      </w:r>
      <w:r w:rsidRPr="008145E8">
        <w:rPr>
          <w:rFonts w:cs="Arial"/>
          <w:szCs w:val="18"/>
        </w:rPr>
        <w:t>Please note registration is required – this will help us to improve user experience as we continue to develop the software in the future.</w:t>
      </w:r>
    </w:p>
    <w:p w14:paraId="40AD5382" w14:textId="77777777" w:rsidR="00E93A96" w:rsidRDefault="00E93A96" w:rsidP="00914B28">
      <w:pPr>
        <w:pStyle w:val="Heading3"/>
        <w:numPr>
          <w:ilvl w:val="0"/>
          <w:numId w:val="0"/>
        </w:numPr>
        <w:ind w:left="720" w:hanging="720"/>
        <w:rPr>
          <w:rStyle w:val="Strong"/>
        </w:rPr>
      </w:pPr>
    </w:p>
    <w:p w14:paraId="6FBA9DFD" w14:textId="53BD3D78" w:rsidR="00914B28" w:rsidRPr="00914B28" w:rsidRDefault="00914B28" w:rsidP="00914B28">
      <w:pPr>
        <w:pStyle w:val="Heading3"/>
        <w:numPr>
          <w:ilvl w:val="0"/>
          <w:numId w:val="0"/>
        </w:numPr>
        <w:ind w:left="720" w:hanging="720"/>
        <w:rPr>
          <w:rStyle w:val="Strong"/>
        </w:rPr>
      </w:pPr>
      <w:r w:rsidRPr="00914B28">
        <w:rPr>
          <w:rStyle w:val="Strong"/>
        </w:rPr>
        <w:t>&gt;</w:t>
      </w:r>
      <w:r>
        <w:rPr>
          <w:rStyle w:val="Strong"/>
        </w:rPr>
        <w:t xml:space="preserve"> </w:t>
      </w:r>
      <w:r w:rsidRPr="00914B28">
        <w:rPr>
          <w:rStyle w:val="Strong"/>
        </w:rPr>
        <w:t>Ends</w:t>
      </w:r>
      <w:r w:rsidR="00E93A96">
        <w:rPr>
          <w:rStyle w:val="Strong"/>
        </w:rPr>
        <w:t>&lt;</w:t>
      </w:r>
    </w:p>
    <w:p w14:paraId="1DEBFB97" w14:textId="77777777" w:rsidR="00E93A96" w:rsidRDefault="00E93A96" w:rsidP="00436504">
      <w:pPr>
        <w:rPr>
          <w:rFonts w:ascii="Arial" w:hAnsi="Arial" w:cs="Arial"/>
          <w:b/>
        </w:rPr>
      </w:pPr>
    </w:p>
    <w:p w14:paraId="2A47F8E9" w14:textId="29B4A1A1" w:rsidR="00914B28" w:rsidRPr="00914B28" w:rsidRDefault="00914B28" w:rsidP="00436504">
      <w:pPr>
        <w:rPr>
          <w:rStyle w:val="Strong"/>
        </w:rPr>
      </w:pPr>
      <w:r w:rsidRPr="00914B28">
        <w:rPr>
          <w:rStyle w:val="Strong"/>
        </w:rPr>
        <w:t>Editors’ notes:</w:t>
      </w:r>
    </w:p>
    <w:p w14:paraId="2624DB36" w14:textId="77777777" w:rsidR="00914B28" w:rsidRPr="00914B28" w:rsidRDefault="00914B28" w:rsidP="00914B28">
      <w:pPr>
        <w:spacing w:after="0" w:line="360" w:lineRule="auto"/>
        <w:rPr>
          <w:rStyle w:val="Strong"/>
        </w:rPr>
      </w:pPr>
      <w:r w:rsidRPr="00914B28">
        <w:rPr>
          <w:rStyle w:val="Strong"/>
        </w:rPr>
        <w:t>About Daikin Europe N.V.</w:t>
      </w:r>
    </w:p>
    <w:p w14:paraId="6EFA74EA" w14:textId="77777777" w:rsidR="00914B28" w:rsidRDefault="00914B28" w:rsidP="00914B28">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33491693" w14:textId="42011411" w:rsidR="00914B28" w:rsidRDefault="00914B28" w:rsidP="00914B28">
      <w:r>
        <w:t xml:space="preserve">Globally, Daikin is renowned for its pioneering approach to product development and the unrivalled quality and versatility of its integrated solutions. With </w:t>
      </w:r>
      <w:r w:rsidRPr="00943793">
        <w:t xml:space="preserve">more than 90 years’ </w:t>
      </w:r>
      <w:r>
        <w:t>experience in the design and manufacture of heating and cooling technologies, Daikin is a market leader in heat pump technology. Daikin VRV and Daikin Altherma are the most sold heat pump systems in Europe, with over 500,000 systems delivered to date.</w:t>
      </w:r>
    </w:p>
    <w:p w14:paraId="15F3E6AA" w14:textId="01F69674" w:rsidR="00914B28" w:rsidRPr="001715F1" w:rsidRDefault="00F9635A" w:rsidP="00914B28">
      <w:pPr>
        <w:rPr>
          <w:lang w:val="fr-BE"/>
        </w:rPr>
      </w:pPr>
      <w:r w:rsidRPr="001715F1">
        <w:rPr>
          <w:lang w:val="fr-BE"/>
        </w:rPr>
        <w:lastRenderedPageBreak/>
        <w:t>DENV m</w:t>
      </w:r>
      <w:r w:rsidR="00A669F9" w:rsidRPr="001715F1">
        <w:rPr>
          <w:lang w:val="fr-BE"/>
        </w:rPr>
        <w:t xml:space="preserve">edia contact Anju Sarpal, </w:t>
      </w:r>
      <w:hyperlink r:id="rId12" w:history="1">
        <w:r w:rsidR="00A669F9" w:rsidRPr="001715F1">
          <w:rPr>
            <w:rStyle w:val="Hyperlink"/>
            <w:lang w:val="fr-BE"/>
          </w:rPr>
          <w:t>Daikin-News@sheremarketing.co.uk</w:t>
        </w:r>
      </w:hyperlink>
      <w:r w:rsidR="00A669F9" w:rsidRPr="001715F1">
        <w:rPr>
          <w:lang w:val="fr-BE"/>
        </w:rPr>
        <w:t xml:space="preserve"> +447980 785572</w:t>
      </w:r>
    </w:p>
    <w:sectPr w:rsidR="00914B28" w:rsidRPr="001715F1" w:rsidSect="00330ABB">
      <w:headerReference w:type="default" r:id="rId13"/>
      <w:footerReference w:type="default" r:id="rId14"/>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36B2A" w14:textId="77777777" w:rsidR="00A7132D" w:rsidRDefault="00A7132D" w:rsidP="000C65B2">
      <w:pPr>
        <w:spacing w:after="0" w:line="240" w:lineRule="auto"/>
      </w:pPr>
      <w:r>
        <w:separator/>
      </w:r>
    </w:p>
  </w:endnote>
  <w:endnote w:type="continuationSeparator" w:id="0">
    <w:p w14:paraId="25494D59" w14:textId="77777777" w:rsidR="00A7132D" w:rsidRDefault="00A7132D"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Roboto Condensed">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94D0B" w14:textId="77777777" w:rsidR="00FB72E4" w:rsidRDefault="00FB72E4" w:rsidP="002C5851">
    <w:pPr>
      <w:pStyle w:val="Footer"/>
      <w:ind w:hanging="720"/>
      <w:rPr>
        <w:noProof/>
      </w:rPr>
    </w:pPr>
  </w:p>
  <w:p w14:paraId="5EBD66DA" w14:textId="77777777" w:rsidR="00FB72E4" w:rsidRDefault="00FB72E4" w:rsidP="002C5851">
    <w:pPr>
      <w:pStyle w:val="Footer"/>
      <w:ind w:hanging="720"/>
    </w:pPr>
    <w:r>
      <w:rPr>
        <w:noProof/>
        <w:lang w:val="en-GB" w:eastAsia="en-GB"/>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FB72E4" w:rsidRDefault="00FB72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478D0" w14:textId="77777777" w:rsidR="00A7132D" w:rsidRDefault="00A7132D" w:rsidP="000C65B2">
      <w:pPr>
        <w:spacing w:after="0" w:line="240" w:lineRule="auto"/>
      </w:pPr>
      <w:r>
        <w:separator/>
      </w:r>
    </w:p>
  </w:footnote>
  <w:footnote w:type="continuationSeparator" w:id="0">
    <w:p w14:paraId="4150F429" w14:textId="77777777" w:rsidR="00A7132D" w:rsidRDefault="00A7132D" w:rsidP="000C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BA97C" w14:textId="77777777" w:rsidR="00FB72E4" w:rsidRPr="00D54049" w:rsidRDefault="00FB72E4"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B72E4" w14:paraId="00B04118" w14:textId="77777777" w:rsidTr="00330ABB">
      <w:trPr>
        <w:trHeight w:val="398"/>
      </w:trPr>
      <w:tc>
        <w:tcPr>
          <w:tcW w:w="5233" w:type="dxa"/>
          <w:vMerge w:val="restart"/>
        </w:tcPr>
        <w:p w14:paraId="0D81D803" w14:textId="77777777" w:rsidR="00FB72E4" w:rsidRDefault="00FB72E4" w:rsidP="00330ABB">
          <w:pPr>
            <w:pStyle w:val="Header"/>
            <w:ind w:firstLine="702"/>
          </w:pPr>
          <w:r w:rsidRPr="00D54049">
            <w:rPr>
              <w:noProof/>
              <w:sz w:val="16"/>
              <w:lang w:val="en-GB" w:eastAsia="en-GB"/>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4CDBAA7E" w:rsidR="00FB72E4" w:rsidRDefault="00FB72E4" w:rsidP="00330ABB">
          <w:pPr>
            <w:pStyle w:val="Header"/>
            <w:tabs>
              <w:tab w:val="clear" w:pos="4513"/>
            </w:tabs>
            <w:ind w:right="-18"/>
            <w:jc w:val="right"/>
          </w:pPr>
          <w:r>
            <w:rPr>
              <w:color w:val="5F5F5F" w:themeColor="background2"/>
              <w:sz w:val="16"/>
            </w:rPr>
            <w:t>DENV PRESS RELEASE</w:t>
          </w:r>
        </w:p>
      </w:tc>
    </w:tr>
    <w:tr w:rsidR="00FB72E4" w14:paraId="6B6A3D81" w14:textId="77777777" w:rsidTr="00330ABB">
      <w:trPr>
        <w:trHeight w:val="70"/>
      </w:trPr>
      <w:tc>
        <w:tcPr>
          <w:tcW w:w="5233" w:type="dxa"/>
          <w:vMerge/>
        </w:tcPr>
        <w:p w14:paraId="04BDF231" w14:textId="77777777" w:rsidR="00FB72E4" w:rsidRDefault="00FB72E4" w:rsidP="00FC3E62">
          <w:pPr>
            <w:pStyle w:val="Header"/>
            <w:ind w:hanging="108"/>
          </w:pPr>
        </w:p>
      </w:tc>
      <w:tc>
        <w:tcPr>
          <w:tcW w:w="5747" w:type="dxa"/>
        </w:tcPr>
        <w:p w14:paraId="0600E552" w14:textId="53702EA4" w:rsidR="00FB72E4" w:rsidRPr="00FC3E62" w:rsidRDefault="00FB72E4"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1C3689" w:rsidRPr="001C3689">
            <w:rPr>
              <w:rFonts w:eastAsiaTheme="majorEastAsia" w:cstheme="majorBidi"/>
              <w:noProof/>
              <w:color w:val="5F5F5F" w:themeColor="background2"/>
              <w:sz w:val="16"/>
              <w:szCs w:val="16"/>
            </w:rPr>
            <w:t>1</w:t>
          </w:r>
          <w:r w:rsidRPr="00FC3E62">
            <w:rPr>
              <w:rFonts w:eastAsiaTheme="majorEastAsia" w:cstheme="majorBidi"/>
              <w:noProof/>
              <w:color w:val="5F5F5F" w:themeColor="background2"/>
              <w:sz w:val="16"/>
              <w:szCs w:val="16"/>
            </w:rPr>
            <w:fldChar w:fldCharType="end"/>
          </w:r>
        </w:p>
      </w:tc>
    </w:tr>
  </w:tbl>
  <w:p w14:paraId="65C68010" w14:textId="77777777" w:rsidR="00FB72E4" w:rsidRDefault="00FB72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E11"/>
    <w:multiLevelType w:val="multilevel"/>
    <w:tmpl w:val="C5A8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C02044"/>
    <w:multiLevelType w:val="hybridMultilevel"/>
    <w:tmpl w:val="E18EA80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FC301C6"/>
    <w:multiLevelType w:val="multilevel"/>
    <w:tmpl w:val="72B6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1"/>
  </w:num>
  <w:num w:numId="4">
    <w:abstractNumId w:val="7"/>
  </w:num>
  <w:num w:numId="5">
    <w:abstractNumId w:val="8"/>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4"/>
  </w:num>
  <w:num w:numId="25">
    <w:abstractNumId w:val="2"/>
  </w:num>
  <w:num w:numId="26">
    <w:abstractNumId w:val="0"/>
  </w:num>
  <w:num w:numId="2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ju Sarpal">
    <w15:presenceInfo w15:providerId="None" w15:userId="Anju Sarp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648"/>
    <w:rsid w:val="000042E6"/>
    <w:rsid w:val="00012A26"/>
    <w:rsid w:val="0002023D"/>
    <w:rsid w:val="0002718E"/>
    <w:rsid w:val="00032A96"/>
    <w:rsid w:val="00032BAB"/>
    <w:rsid w:val="00034675"/>
    <w:rsid w:val="000406A7"/>
    <w:rsid w:val="0005346B"/>
    <w:rsid w:val="000551D5"/>
    <w:rsid w:val="00055966"/>
    <w:rsid w:val="00063F4C"/>
    <w:rsid w:val="00077AD3"/>
    <w:rsid w:val="0008070F"/>
    <w:rsid w:val="000A7D2F"/>
    <w:rsid w:val="000B1DB1"/>
    <w:rsid w:val="000B6BD3"/>
    <w:rsid w:val="000C11B9"/>
    <w:rsid w:val="000C5AEB"/>
    <w:rsid w:val="000C65B2"/>
    <w:rsid w:val="000D1C07"/>
    <w:rsid w:val="000D46DF"/>
    <w:rsid w:val="000F6F8D"/>
    <w:rsid w:val="001052F1"/>
    <w:rsid w:val="00111112"/>
    <w:rsid w:val="00111767"/>
    <w:rsid w:val="00112B37"/>
    <w:rsid w:val="001206C7"/>
    <w:rsid w:val="00126D35"/>
    <w:rsid w:val="001374D4"/>
    <w:rsid w:val="00146C07"/>
    <w:rsid w:val="00150B88"/>
    <w:rsid w:val="001715F1"/>
    <w:rsid w:val="00175EAB"/>
    <w:rsid w:val="00181633"/>
    <w:rsid w:val="001855AF"/>
    <w:rsid w:val="00185D2A"/>
    <w:rsid w:val="001901FF"/>
    <w:rsid w:val="001932D1"/>
    <w:rsid w:val="00197995"/>
    <w:rsid w:val="001A7C58"/>
    <w:rsid w:val="001C3689"/>
    <w:rsid w:val="001C36CE"/>
    <w:rsid w:val="001C50CA"/>
    <w:rsid w:val="001C7143"/>
    <w:rsid w:val="001E09ED"/>
    <w:rsid w:val="001F1648"/>
    <w:rsid w:val="00203538"/>
    <w:rsid w:val="00216755"/>
    <w:rsid w:val="0022145A"/>
    <w:rsid w:val="00222948"/>
    <w:rsid w:val="00232A68"/>
    <w:rsid w:val="002347B2"/>
    <w:rsid w:val="00257D4E"/>
    <w:rsid w:val="0026092F"/>
    <w:rsid w:val="00276E2E"/>
    <w:rsid w:val="00290B0C"/>
    <w:rsid w:val="00291FFC"/>
    <w:rsid w:val="002A1789"/>
    <w:rsid w:val="002A2BE5"/>
    <w:rsid w:val="002B6B17"/>
    <w:rsid w:val="002C5851"/>
    <w:rsid w:val="002C788C"/>
    <w:rsid w:val="002E1371"/>
    <w:rsid w:val="002E68F4"/>
    <w:rsid w:val="0030354B"/>
    <w:rsid w:val="003066D0"/>
    <w:rsid w:val="00327B35"/>
    <w:rsid w:val="00330ABB"/>
    <w:rsid w:val="00331E9E"/>
    <w:rsid w:val="00332661"/>
    <w:rsid w:val="00333EA4"/>
    <w:rsid w:val="00344B10"/>
    <w:rsid w:val="00345EDE"/>
    <w:rsid w:val="0035632C"/>
    <w:rsid w:val="0035723A"/>
    <w:rsid w:val="00363414"/>
    <w:rsid w:val="0037241F"/>
    <w:rsid w:val="00375FEF"/>
    <w:rsid w:val="00384EB9"/>
    <w:rsid w:val="003951F0"/>
    <w:rsid w:val="0039650B"/>
    <w:rsid w:val="00396EAD"/>
    <w:rsid w:val="00397967"/>
    <w:rsid w:val="00397AF0"/>
    <w:rsid w:val="003A3CC5"/>
    <w:rsid w:val="003A3FBE"/>
    <w:rsid w:val="003A6EAC"/>
    <w:rsid w:val="003B1AB5"/>
    <w:rsid w:val="003B5634"/>
    <w:rsid w:val="003B57D5"/>
    <w:rsid w:val="003C086B"/>
    <w:rsid w:val="003D699D"/>
    <w:rsid w:val="003D7295"/>
    <w:rsid w:val="003E1AE9"/>
    <w:rsid w:val="003E304F"/>
    <w:rsid w:val="003F31FD"/>
    <w:rsid w:val="003F4901"/>
    <w:rsid w:val="00400866"/>
    <w:rsid w:val="00406228"/>
    <w:rsid w:val="004122B7"/>
    <w:rsid w:val="0041780C"/>
    <w:rsid w:val="004278DB"/>
    <w:rsid w:val="00436504"/>
    <w:rsid w:val="00436F6C"/>
    <w:rsid w:val="004408C0"/>
    <w:rsid w:val="00452601"/>
    <w:rsid w:val="004624D5"/>
    <w:rsid w:val="004669A3"/>
    <w:rsid w:val="00471687"/>
    <w:rsid w:val="00475D0E"/>
    <w:rsid w:val="00475EC3"/>
    <w:rsid w:val="0047683D"/>
    <w:rsid w:val="00491B3B"/>
    <w:rsid w:val="004A7AA8"/>
    <w:rsid w:val="004C2489"/>
    <w:rsid w:val="004C28E6"/>
    <w:rsid w:val="004C4C87"/>
    <w:rsid w:val="004D47A7"/>
    <w:rsid w:val="004D723E"/>
    <w:rsid w:val="004E66FE"/>
    <w:rsid w:val="004F2588"/>
    <w:rsid w:val="004F5BF7"/>
    <w:rsid w:val="004F6EC3"/>
    <w:rsid w:val="00522446"/>
    <w:rsid w:val="00524634"/>
    <w:rsid w:val="005250A2"/>
    <w:rsid w:val="0052575F"/>
    <w:rsid w:val="00531EBF"/>
    <w:rsid w:val="005343EB"/>
    <w:rsid w:val="005402D3"/>
    <w:rsid w:val="0054553C"/>
    <w:rsid w:val="00560070"/>
    <w:rsid w:val="00563CA8"/>
    <w:rsid w:val="00575E62"/>
    <w:rsid w:val="00576E2D"/>
    <w:rsid w:val="0058361C"/>
    <w:rsid w:val="005856CC"/>
    <w:rsid w:val="00591880"/>
    <w:rsid w:val="005A665E"/>
    <w:rsid w:val="005B2ACB"/>
    <w:rsid w:val="005B48B9"/>
    <w:rsid w:val="005B5971"/>
    <w:rsid w:val="005B6942"/>
    <w:rsid w:val="005B7930"/>
    <w:rsid w:val="005D2ED0"/>
    <w:rsid w:val="005E2077"/>
    <w:rsid w:val="006009B6"/>
    <w:rsid w:val="00606360"/>
    <w:rsid w:val="00633817"/>
    <w:rsid w:val="0063784E"/>
    <w:rsid w:val="006423F2"/>
    <w:rsid w:val="00654903"/>
    <w:rsid w:val="00685F0D"/>
    <w:rsid w:val="00693DC0"/>
    <w:rsid w:val="006B25B0"/>
    <w:rsid w:val="006D533C"/>
    <w:rsid w:val="006E3B03"/>
    <w:rsid w:val="006E441D"/>
    <w:rsid w:val="006E5B79"/>
    <w:rsid w:val="006E7698"/>
    <w:rsid w:val="006F58A2"/>
    <w:rsid w:val="007004E9"/>
    <w:rsid w:val="0071291E"/>
    <w:rsid w:val="007145EE"/>
    <w:rsid w:val="0071740C"/>
    <w:rsid w:val="00723CB7"/>
    <w:rsid w:val="00743631"/>
    <w:rsid w:val="007479FC"/>
    <w:rsid w:val="00751444"/>
    <w:rsid w:val="00751A43"/>
    <w:rsid w:val="00781ADD"/>
    <w:rsid w:val="0078652A"/>
    <w:rsid w:val="007908F9"/>
    <w:rsid w:val="00797F32"/>
    <w:rsid w:val="007A521D"/>
    <w:rsid w:val="007A7860"/>
    <w:rsid w:val="007B2CDF"/>
    <w:rsid w:val="007D571A"/>
    <w:rsid w:val="00801174"/>
    <w:rsid w:val="008032E9"/>
    <w:rsid w:val="00805CEA"/>
    <w:rsid w:val="008145E8"/>
    <w:rsid w:val="008269C6"/>
    <w:rsid w:val="00835742"/>
    <w:rsid w:val="00835BEB"/>
    <w:rsid w:val="00844E38"/>
    <w:rsid w:val="00856937"/>
    <w:rsid w:val="00863405"/>
    <w:rsid w:val="008760AB"/>
    <w:rsid w:val="00885DD1"/>
    <w:rsid w:val="0088631C"/>
    <w:rsid w:val="008B20A4"/>
    <w:rsid w:val="008C2F17"/>
    <w:rsid w:val="008D1149"/>
    <w:rsid w:val="008D133B"/>
    <w:rsid w:val="008D3159"/>
    <w:rsid w:val="008E167D"/>
    <w:rsid w:val="008E507F"/>
    <w:rsid w:val="008E5E9E"/>
    <w:rsid w:val="008E7DC9"/>
    <w:rsid w:val="008F3D4C"/>
    <w:rsid w:val="008F7936"/>
    <w:rsid w:val="009000D2"/>
    <w:rsid w:val="00914B28"/>
    <w:rsid w:val="00914B49"/>
    <w:rsid w:val="0093552D"/>
    <w:rsid w:val="00941C57"/>
    <w:rsid w:val="009421C2"/>
    <w:rsid w:val="00942EA7"/>
    <w:rsid w:val="00943793"/>
    <w:rsid w:val="00943D25"/>
    <w:rsid w:val="0095477E"/>
    <w:rsid w:val="00961EE8"/>
    <w:rsid w:val="00974C50"/>
    <w:rsid w:val="00980097"/>
    <w:rsid w:val="009919D7"/>
    <w:rsid w:val="00995CB7"/>
    <w:rsid w:val="009A4946"/>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2C8A"/>
    <w:rsid w:val="00A37792"/>
    <w:rsid w:val="00A419DD"/>
    <w:rsid w:val="00A426B3"/>
    <w:rsid w:val="00A47D78"/>
    <w:rsid w:val="00A519B3"/>
    <w:rsid w:val="00A52469"/>
    <w:rsid w:val="00A57EBF"/>
    <w:rsid w:val="00A60E1B"/>
    <w:rsid w:val="00A669F9"/>
    <w:rsid w:val="00A7132D"/>
    <w:rsid w:val="00A71560"/>
    <w:rsid w:val="00A730F0"/>
    <w:rsid w:val="00A741EE"/>
    <w:rsid w:val="00A75705"/>
    <w:rsid w:val="00A7577D"/>
    <w:rsid w:val="00A80BDE"/>
    <w:rsid w:val="00A83206"/>
    <w:rsid w:val="00A83789"/>
    <w:rsid w:val="00A86D94"/>
    <w:rsid w:val="00A95235"/>
    <w:rsid w:val="00A97721"/>
    <w:rsid w:val="00A97A7F"/>
    <w:rsid w:val="00AB245B"/>
    <w:rsid w:val="00AB362D"/>
    <w:rsid w:val="00AB4F85"/>
    <w:rsid w:val="00AE1BC5"/>
    <w:rsid w:val="00AE2181"/>
    <w:rsid w:val="00AF466C"/>
    <w:rsid w:val="00B25AFA"/>
    <w:rsid w:val="00B26DE8"/>
    <w:rsid w:val="00B32476"/>
    <w:rsid w:val="00B40F0F"/>
    <w:rsid w:val="00B438FA"/>
    <w:rsid w:val="00B67BB8"/>
    <w:rsid w:val="00B73A9E"/>
    <w:rsid w:val="00B816F4"/>
    <w:rsid w:val="00B870EC"/>
    <w:rsid w:val="00BA5F89"/>
    <w:rsid w:val="00BB6D28"/>
    <w:rsid w:val="00BC180C"/>
    <w:rsid w:val="00BC73C3"/>
    <w:rsid w:val="00BD0496"/>
    <w:rsid w:val="00BD11CB"/>
    <w:rsid w:val="00BD2756"/>
    <w:rsid w:val="00BD4CA4"/>
    <w:rsid w:val="00BD7E1C"/>
    <w:rsid w:val="00BE034B"/>
    <w:rsid w:val="00BF1F42"/>
    <w:rsid w:val="00C04673"/>
    <w:rsid w:val="00C12068"/>
    <w:rsid w:val="00C12619"/>
    <w:rsid w:val="00C13C41"/>
    <w:rsid w:val="00C30BA4"/>
    <w:rsid w:val="00C32F80"/>
    <w:rsid w:val="00C34D13"/>
    <w:rsid w:val="00C50180"/>
    <w:rsid w:val="00C528E2"/>
    <w:rsid w:val="00C55412"/>
    <w:rsid w:val="00C65B32"/>
    <w:rsid w:val="00C7000C"/>
    <w:rsid w:val="00C7423D"/>
    <w:rsid w:val="00C77524"/>
    <w:rsid w:val="00C86436"/>
    <w:rsid w:val="00CA6010"/>
    <w:rsid w:val="00CA6FDF"/>
    <w:rsid w:val="00CA7B53"/>
    <w:rsid w:val="00CB1D9A"/>
    <w:rsid w:val="00CB4A2A"/>
    <w:rsid w:val="00CC7C05"/>
    <w:rsid w:val="00CE6BE0"/>
    <w:rsid w:val="00D03CC8"/>
    <w:rsid w:val="00D07426"/>
    <w:rsid w:val="00D172CA"/>
    <w:rsid w:val="00D52294"/>
    <w:rsid w:val="00D54049"/>
    <w:rsid w:val="00D644BD"/>
    <w:rsid w:val="00D706CB"/>
    <w:rsid w:val="00D71A11"/>
    <w:rsid w:val="00D720AD"/>
    <w:rsid w:val="00D72766"/>
    <w:rsid w:val="00D94CB9"/>
    <w:rsid w:val="00D96F31"/>
    <w:rsid w:val="00DA120C"/>
    <w:rsid w:val="00DA7016"/>
    <w:rsid w:val="00DB37AE"/>
    <w:rsid w:val="00DB3FBB"/>
    <w:rsid w:val="00DC3312"/>
    <w:rsid w:val="00DC3A21"/>
    <w:rsid w:val="00DC4380"/>
    <w:rsid w:val="00DD404C"/>
    <w:rsid w:val="00DD58E3"/>
    <w:rsid w:val="00DE4FAC"/>
    <w:rsid w:val="00E04DE4"/>
    <w:rsid w:val="00E14AF4"/>
    <w:rsid w:val="00E2594B"/>
    <w:rsid w:val="00E2746A"/>
    <w:rsid w:val="00E3286B"/>
    <w:rsid w:val="00E33D84"/>
    <w:rsid w:val="00E3651D"/>
    <w:rsid w:val="00E431DA"/>
    <w:rsid w:val="00E5511B"/>
    <w:rsid w:val="00E55D29"/>
    <w:rsid w:val="00E56013"/>
    <w:rsid w:val="00E64D6C"/>
    <w:rsid w:val="00E75489"/>
    <w:rsid w:val="00E765EA"/>
    <w:rsid w:val="00E81A04"/>
    <w:rsid w:val="00E827D8"/>
    <w:rsid w:val="00E82A4F"/>
    <w:rsid w:val="00E93A96"/>
    <w:rsid w:val="00EA3DE7"/>
    <w:rsid w:val="00EC24A8"/>
    <w:rsid w:val="00EC32A0"/>
    <w:rsid w:val="00EC4ED9"/>
    <w:rsid w:val="00EC53BB"/>
    <w:rsid w:val="00EC5E91"/>
    <w:rsid w:val="00ED49EA"/>
    <w:rsid w:val="00ED6EC1"/>
    <w:rsid w:val="00EF6242"/>
    <w:rsid w:val="00EF7301"/>
    <w:rsid w:val="00F04AEC"/>
    <w:rsid w:val="00F04E2A"/>
    <w:rsid w:val="00F15B86"/>
    <w:rsid w:val="00F1622A"/>
    <w:rsid w:val="00F21317"/>
    <w:rsid w:val="00F23523"/>
    <w:rsid w:val="00F24A1A"/>
    <w:rsid w:val="00F278A7"/>
    <w:rsid w:val="00F371AA"/>
    <w:rsid w:val="00F443BC"/>
    <w:rsid w:val="00F45A6E"/>
    <w:rsid w:val="00F61D19"/>
    <w:rsid w:val="00F629F1"/>
    <w:rsid w:val="00F70127"/>
    <w:rsid w:val="00F71CAC"/>
    <w:rsid w:val="00F752C7"/>
    <w:rsid w:val="00F87415"/>
    <w:rsid w:val="00F95727"/>
    <w:rsid w:val="00F9635A"/>
    <w:rsid w:val="00FA2CBB"/>
    <w:rsid w:val="00FB1E2E"/>
    <w:rsid w:val="00FB2B90"/>
    <w:rsid w:val="00FB3E3E"/>
    <w:rsid w:val="00FB72E4"/>
    <w:rsid w:val="00FB7F9C"/>
    <w:rsid w:val="00FC3E62"/>
    <w:rsid w:val="00FC41B1"/>
    <w:rsid w:val="00FE34B2"/>
    <w:rsid w:val="00FE51B9"/>
    <w:rsid w:val="00FF4919"/>
    <w:rsid w:val="00FF5510"/>
    <w:rsid w:val="00FF6CA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3B312"/>
  <w15:docId w15:val="{F2048066-A28C-46BD-9B20-5C2121083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character" w:customStyle="1" w:styleId="style191">
    <w:name w:val="style191"/>
    <w:basedOn w:val="DefaultParagraphFont"/>
    <w:rsid w:val="005B5971"/>
    <w:rPr>
      <w:rFonts w:ascii="Roboto Condensed" w:hAnsi="Roboto Condensed" w:hint="default"/>
      <w:b w:val="0"/>
      <w:bCs w:val="0"/>
      <w:color w:val="0070C0"/>
      <w:sz w:val="29"/>
      <w:szCs w:val="29"/>
    </w:rPr>
  </w:style>
  <w:style w:type="character" w:styleId="FollowedHyperlink">
    <w:name w:val="FollowedHyperlink"/>
    <w:basedOn w:val="DefaultParagraphFont"/>
    <w:uiPriority w:val="99"/>
    <w:semiHidden/>
    <w:unhideWhenUsed/>
    <w:rsid w:val="008145E8"/>
    <w:rPr>
      <w:color w:val="40C1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support-and-manuals/software-downloads/psychrometrics-diagram-viewe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ikin-News@sheremarketing.co.uk"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ikin.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aikineurope.com/support-and-manuals/software-downloads/psychrometrics-diagram-viewer" TargetMode="External"/><Relationship Id="rId4" Type="http://schemas.openxmlformats.org/officeDocument/2006/relationships/settings" Target="settings.xml"/><Relationship Id="rId9" Type="http://schemas.openxmlformats.org/officeDocument/2006/relationships/hyperlink" Target="https://youtu.be/iw4u6RtUVT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E06EB-8DED-49D8-8E69-4F1F116DE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Anju Sarpal</cp:lastModifiedBy>
  <cp:revision>2</cp:revision>
  <cp:lastPrinted>2016-05-31T11:31:00Z</cp:lastPrinted>
  <dcterms:created xsi:type="dcterms:W3CDTF">2016-08-05T11:07:00Z</dcterms:created>
  <dcterms:modified xsi:type="dcterms:W3CDTF">2016-08-05T11:07:00Z</dcterms:modified>
</cp:coreProperties>
</file>